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32074" w14:textId="2EB9F16F" w:rsidR="2B8F6D1F" w:rsidRPr="005A5054" w:rsidRDefault="005A5054" w:rsidP="005A5054">
      <w:pPr>
        <w:pStyle w:val="Heading1"/>
        <w:rPr>
          <w:rStyle w:val="Strong"/>
          <w:rFonts w:eastAsia="Times New Roman"/>
          <w:b/>
          <w:bCs/>
          <w:sz w:val="24"/>
          <w:szCs w:val="24"/>
          <w:lang w:val="en-GB"/>
        </w:rPr>
      </w:pPr>
      <w:r>
        <w:rPr>
          <w:rFonts w:eastAsia="Times New Roman"/>
          <w:sz w:val="24"/>
          <w:szCs w:val="24"/>
          <w:lang w:val="en-GB"/>
        </w:rPr>
        <w:t>Drug Name: PADCEV</w:t>
      </w:r>
      <w:r w:rsidR="001B5468" w:rsidRPr="001B5468">
        <w:rPr>
          <w:sz w:val="20"/>
          <w:szCs w:val="20"/>
          <w:vertAlign w:val="superscript"/>
        </w:rPr>
        <w:t>®</w:t>
      </w:r>
      <w:r>
        <w:rPr>
          <w:rFonts w:eastAsia="Times New Roman"/>
          <w:sz w:val="24"/>
          <w:szCs w:val="24"/>
          <w:lang w:val="en-GB"/>
        </w:rPr>
        <w:t xml:space="preserve"> </w:t>
      </w:r>
    </w:p>
    <w:p w14:paraId="73A3BF4D" w14:textId="1080655F" w:rsidR="2B8F6D1F" w:rsidRPr="002927CA" w:rsidRDefault="008A4A8A" w:rsidP="005A5054">
      <w:pPr>
        <w:pStyle w:val="NormalWeb"/>
        <w:rPr>
          <w:b/>
          <w:bCs/>
          <w:lang w:val="en-GB"/>
        </w:rPr>
      </w:pPr>
      <w:r w:rsidRPr="2B8F6D1F">
        <w:rPr>
          <w:rStyle w:val="Strong"/>
          <w:lang w:val="en-GB"/>
        </w:rPr>
        <w:t>Category</w:t>
      </w:r>
      <w:r w:rsidR="00CB237C" w:rsidRPr="2B8F6D1F">
        <w:rPr>
          <w:rStyle w:val="Strong"/>
          <w:lang w:val="en-GB"/>
        </w:rPr>
        <w:t>:</w:t>
      </w:r>
      <w:r w:rsidR="001F68A8" w:rsidRPr="2B8F6D1F">
        <w:rPr>
          <w:rStyle w:val="Strong"/>
          <w:lang w:val="en-GB"/>
        </w:rPr>
        <w:t xml:space="preserve"> </w:t>
      </w:r>
      <w:r w:rsidR="00572820">
        <w:rPr>
          <w:b/>
          <w:bCs/>
        </w:rPr>
        <w:t>Best Pharmaceutical Product</w:t>
      </w:r>
    </w:p>
    <w:p w14:paraId="490AE3E8" w14:textId="2E6FEDF7" w:rsidR="2B8F6D1F" w:rsidRPr="00B421A9" w:rsidRDefault="002D081F" w:rsidP="005A5054">
      <w:pPr>
        <w:pStyle w:val="NormalWeb"/>
        <w:rPr>
          <w:rFonts w:ascii="Symbol" w:hAnsi="Symbol"/>
          <w:lang w:val="en-GB"/>
        </w:rPr>
      </w:pPr>
      <w:r w:rsidRPr="4CA43056">
        <w:rPr>
          <w:rStyle w:val="Strong"/>
          <w:lang w:val="en-GB"/>
        </w:rPr>
        <w:t>Drug name:</w:t>
      </w:r>
      <w:r w:rsidRPr="4CA43056">
        <w:rPr>
          <w:lang w:val="en-GB"/>
        </w:rPr>
        <w:t xml:space="preserve"> </w:t>
      </w:r>
      <w:r w:rsidR="005A5054">
        <w:rPr>
          <w:lang w:val="en-GB"/>
        </w:rPr>
        <w:t>PADCEV</w:t>
      </w:r>
      <w:r w:rsidR="001B5468" w:rsidRPr="001B5468">
        <w:rPr>
          <w:sz w:val="20"/>
          <w:szCs w:val="20"/>
          <w:vertAlign w:val="superscript"/>
        </w:rPr>
        <w:t>®</w:t>
      </w:r>
    </w:p>
    <w:p w14:paraId="0D38F627" w14:textId="2F5BEC12" w:rsidR="2B8F6D1F" w:rsidRPr="002927CA" w:rsidRDefault="002D081F" w:rsidP="005A5054">
      <w:pPr>
        <w:pStyle w:val="NormalWeb"/>
        <w:rPr>
          <w:lang w:val="en-GB"/>
        </w:rPr>
      </w:pPr>
      <w:r w:rsidRPr="2B8F6D1F">
        <w:rPr>
          <w:rStyle w:val="Strong"/>
          <w:lang w:val="en-GB"/>
        </w:rPr>
        <w:t>Compound name:</w:t>
      </w:r>
      <w:r w:rsidR="00F1447C" w:rsidRPr="2B8F6D1F">
        <w:rPr>
          <w:lang w:val="en-GB"/>
        </w:rPr>
        <w:t xml:space="preserve"> </w:t>
      </w:r>
      <w:proofErr w:type="spellStart"/>
      <w:r w:rsidR="005A5054">
        <w:rPr>
          <w:lang w:val="en-GB"/>
        </w:rPr>
        <w:t>Enfortumab</w:t>
      </w:r>
      <w:proofErr w:type="spellEnd"/>
      <w:r w:rsidR="005A5054">
        <w:rPr>
          <w:lang w:val="en-GB"/>
        </w:rPr>
        <w:t xml:space="preserve"> </w:t>
      </w:r>
      <w:proofErr w:type="spellStart"/>
      <w:r w:rsidR="005A5054">
        <w:rPr>
          <w:lang w:val="en-GB"/>
        </w:rPr>
        <w:t>vedotin</w:t>
      </w:r>
      <w:proofErr w:type="spellEnd"/>
    </w:p>
    <w:p w14:paraId="74C864D7" w14:textId="29DD5EF1" w:rsidR="2B8F6D1F" w:rsidRDefault="002D081F" w:rsidP="005A5054">
      <w:pPr>
        <w:pStyle w:val="NormalWeb"/>
        <w:rPr>
          <w:lang w:val="en-GB"/>
        </w:rPr>
      </w:pPr>
      <w:r w:rsidRPr="2B8F6D1F">
        <w:rPr>
          <w:rStyle w:val="Strong"/>
          <w:lang w:val="en-GB"/>
        </w:rPr>
        <w:t>Trade name:</w:t>
      </w:r>
      <w:r w:rsidRPr="2B8F6D1F">
        <w:rPr>
          <w:lang w:val="en-GB"/>
        </w:rPr>
        <w:t xml:space="preserve"> </w:t>
      </w:r>
      <w:r w:rsidR="005A5054">
        <w:rPr>
          <w:lang w:val="en-GB"/>
        </w:rPr>
        <w:t>PADCEV</w:t>
      </w:r>
      <w:r w:rsidR="001B5468" w:rsidRPr="001B5468">
        <w:rPr>
          <w:sz w:val="20"/>
          <w:szCs w:val="20"/>
          <w:vertAlign w:val="superscript"/>
        </w:rPr>
        <w:t>®</w:t>
      </w:r>
    </w:p>
    <w:p w14:paraId="3D965300" w14:textId="1D67B92D" w:rsidR="2B8F6D1F" w:rsidRDefault="002D081F" w:rsidP="005A5054">
      <w:pPr>
        <w:pStyle w:val="NormalWeb"/>
        <w:rPr>
          <w:lang w:val="en-GB"/>
        </w:rPr>
      </w:pPr>
      <w:r w:rsidRPr="4B5CFE55">
        <w:rPr>
          <w:rStyle w:val="Strong"/>
          <w:lang w:val="en-GB"/>
        </w:rPr>
        <w:t>Date of approval:</w:t>
      </w:r>
      <w:r w:rsidR="00F1447C" w:rsidRPr="4B5CFE55">
        <w:rPr>
          <w:lang w:val="en-GB"/>
        </w:rPr>
        <w:t xml:space="preserve"> </w:t>
      </w:r>
      <w:r w:rsidR="006A0241" w:rsidRPr="4B5CFE55">
        <w:rPr>
          <w:lang w:val="en-GB"/>
        </w:rPr>
        <w:t>December 18, 2019 (</w:t>
      </w:r>
      <w:r w:rsidR="0081296B">
        <w:rPr>
          <w:lang w:val="en-GB"/>
        </w:rPr>
        <w:t xml:space="preserve">accelerated </w:t>
      </w:r>
      <w:r w:rsidR="006A0241" w:rsidRPr="4B5CFE55">
        <w:rPr>
          <w:lang w:val="en-GB"/>
        </w:rPr>
        <w:t>monotherapy</w:t>
      </w:r>
      <w:r w:rsidR="0081296B">
        <w:rPr>
          <w:lang w:val="en-GB"/>
        </w:rPr>
        <w:t xml:space="preserve"> approval</w:t>
      </w:r>
      <w:r w:rsidR="000C1FCB" w:rsidRPr="4B5CFE55">
        <w:rPr>
          <w:lang w:val="en-GB"/>
        </w:rPr>
        <w:t xml:space="preserve">, </w:t>
      </w:r>
      <w:r w:rsidR="009043B0">
        <w:rPr>
          <w:lang w:val="en-GB"/>
        </w:rPr>
        <w:t>second</w:t>
      </w:r>
      <w:r w:rsidR="00F4077A">
        <w:rPr>
          <w:lang w:val="en-GB"/>
        </w:rPr>
        <w:t>-</w:t>
      </w:r>
      <w:r w:rsidR="009043B0">
        <w:rPr>
          <w:lang w:val="en-GB"/>
        </w:rPr>
        <w:t>line (2L)</w:t>
      </w:r>
      <w:r w:rsidR="000C1FCB" w:rsidRPr="4B5CFE55">
        <w:rPr>
          <w:lang w:val="en-GB"/>
        </w:rPr>
        <w:t xml:space="preserve"> </w:t>
      </w:r>
      <w:r w:rsidR="009043B0">
        <w:rPr>
          <w:lang w:val="en-GB"/>
        </w:rPr>
        <w:t>la</w:t>
      </w:r>
      <w:r w:rsidR="000C1FCB" w:rsidRPr="4B5CFE55">
        <w:rPr>
          <w:lang w:val="en-GB"/>
        </w:rPr>
        <w:t>/</w:t>
      </w:r>
      <w:proofErr w:type="spellStart"/>
      <w:r w:rsidR="000C1FCB" w:rsidRPr="4B5CFE55">
        <w:rPr>
          <w:lang w:val="en-GB"/>
        </w:rPr>
        <w:t>mUC</w:t>
      </w:r>
      <w:proofErr w:type="spellEnd"/>
      <w:r w:rsidR="006A0241" w:rsidRPr="4B5CFE55">
        <w:rPr>
          <w:lang w:val="en-GB"/>
        </w:rPr>
        <w:t>)</w:t>
      </w:r>
      <w:r w:rsidR="006A12BE" w:rsidRPr="4B5CFE55">
        <w:rPr>
          <w:lang w:val="en-GB"/>
        </w:rPr>
        <w:t xml:space="preserve">; </w:t>
      </w:r>
      <w:r w:rsidR="0081296B">
        <w:rPr>
          <w:lang w:val="en-GB"/>
        </w:rPr>
        <w:t xml:space="preserve">July 09, 2021 (full monotherapy approval 2L </w:t>
      </w:r>
      <w:r w:rsidR="009043B0">
        <w:rPr>
          <w:lang w:val="en-GB"/>
        </w:rPr>
        <w:t>la</w:t>
      </w:r>
      <w:r w:rsidR="0081296B">
        <w:rPr>
          <w:lang w:val="en-GB"/>
        </w:rPr>
        <w:t>/</w:t>
      </w:r>
      <w:proofErr w:type="spellStart"/>
      <w:r w:rsidR="0081296B">
        <w:rPr>
          <w:lang w:val="en-GB"/>
        </w:rPr>
        <w:t>mUC</w:t>
      </w:r>
      <w:proofErr w:type="spellEnd"/>
      <w:r w:rsidR="0081296B">
        <w:rPr>
          <w:lang w:val="en-GB"/>
        </w:rPr>
        <w:t xml:space="preserve">) and </w:t>
      </w:r>
      <w:r w:rsidR="006A12BE" w:rsidRPr="4B5CFE55">
        <w:rPr>
          <w:lang w:val="en-GB"/>
        </w:rPr>
        <w:t>December 15, 2023 (combo</w:t>
      </w:r>
      <w:r w:rsidR="00597444">
        <w:rPr>
          <w:lang w:val="en-GB"/>
        </w:rPr>
        <w:t xml:space="preserve"> with pembrolizumab</w:t>
      </w:r>
      <w:r w:rsidR="006A12BE" w:rsidRPr="4B5CFE55">
        <w:rPr>
          <w:lang w:val="en-GB"/>
        </w:rPr>
        <w:t xml:space="preserve">, </w:t>
      </w:r>
      <w:r w:rsidR="009043B0">
        <w:rPr>
          <w:lang w:val="en-GB"/>
        </w:rPr>
        <w:t>first</w:t>
      </w:r>
      <w:r w:rsidR="00F4077A">
        <w:rPr>
          <w:lang w:val="en-GB"/>
        </w:rPr>
        <w:t>-</w:t>
      </w:r>
      <w:r w:rsidR="009043B0">
        <w:rPr>
          <w:lang w:val="en-GB"/>
        </w:rPr>
        <w:t>line (</w:t>
      </w:r>
      <w:r w:rsidR="006A12BE" w:rsidRPr="4B5CFE55">
        <w:rPr>
          <w:lang w:val="en-GB"/>
        </w:rPr>
        <w:t>1L</w:t>
      </w:r>
      <w:r w:rsidR="009043B0">
        <w:rPr>
          <w:lang w:val="en-GB"/>
        </w:rPr>
        <w:t>)</w:t>
      </w:r>
      <w:r w:rsidR="006A12BE" w:rsidRPr="4B5CFE55">
        <w:rPr>
          <w:lang w:val="en-GB"/>
        </w:rPr>
        <w:t xml:space="preserve"> </w:t>
      </w:r>
      <w:r w:rsidR="009043B0">
        <w:rPr>
          <w:lang w:val="en-GB"/>
        </w:rPr>
        <w:t>la</w:t>
      </w:r>
      <w:r w:rsidR="006A12BE" w:rsidRPr="4B5CFE55">
        <w:rPr>
          <w:lang w:val="en-GB"/>
        </w:rPr>
        <w:t>/</w:t>
      </w:r>
      <w:proofErr w:type="spellStart"/>
      <w:r w:rsidR="006A12BE" w:rsidRPr="4B5CFE55">
        <w:rPr>
          <w:lang w:val="en-GB"/>
        </w:rPr>
        <w:t>mUC</w:t>
      </w:r>
      <w:proofErr w:type="spellEnd"/>
      <w:r w:rsidR="006A12BE" w:rsidRPr="4B5CFE55">
        <w:rPr>
          <w:lang w:val="en-GB"/>
        </w:rPr>
        <w:t>)</w:t>
      </w:r>
    </w:p>
    <w:p w14:paraId="18163169" w14:textId="77777777" w:rsidR="0042486A" w:rsidRDefault="002D081F" w:rsidP="0042486A">
      <w:pPr>
        <w:pStyle w:val="NormalWeb"/>
        <w:rPr>
          <w:lang w:val="en-GB"/>
        </w:rPr>
      </w:pPr>
      <w:r w:rsidRPr="5E79D751">
        <w:rPr>
          <w:rStyle w:val="Strong"/>
          <w:lang w:val="en-GB"/>
        </w:rPr>
        <w:t>Indication</w:t>
      </w:r>
      <w:r w:rsidR="00273407" w:rsidRPr="5E79D751">
        <w:rPr>
          <w:rStyle w:val="Strong"/>
          <w:lang w:val="en-GB"/>
        </w:rPr>
        <w:t xml:space="preserve"> (100 words)</w:t>
      </w:r>
      <w:r w:rsidRPr="5E79D751">
        <w:rPr>
          <w:rStyle w:val="Strong"/>
          <w:lang w:val="en-GB"/>
        </w:rPr>
        <w:t>:</w:t>
      </w:r>
      <w:r w:rsidRPr="5E79D751">
        <w:rPr>
          <w:lang w:val="en-GB"/>
        </w:rPr>
        <w:t xml:space="preserve"> </w:t>
      </w:r>
    </w:p>
    <w:p w14:paraId="2E4E1A1B" w14:textId="083944EF" w:rsidR="0042486A" w:rsidRDefault="00C6403C" w:rsidP="0042486A">
      <w:pPr>
        <w:pStyle w:val="NormalWeb"/>
      </w:pPr>
      <w:r w:rsidRPr="00C6403C">
        <w:t>PADCEV</w:t>
      </w:r>
      <w:r w:rsidRPr="001B5468">
        <w:rPr>
          <w:sz w:val="20"/>
          <w:szCs w:val="20"/>
          <w:vertAlign w:val="superscript"/>
        </w:rPr>
        <w:t>®</w:t>
      </w:r>
      <w:r w:rsidRPr="00C6403C">
        <w:t>, in combination with pembrolizumab, is indicated for the treatment of adult patients with locally advanced or metastatic urothelial cancer (</w:t>
      </w:r>
      <w:r>
        <w:t>la/</w:t>
      </w:r>
      <w:proofErr w:type="spellStart"/>
      <w:r w:rsidRPr="00C6403C">
        <w:t>mUC</w:t>
      </w:r>
      <w:proofErr w:type="spellEnd"/>
      <w:r w:rsidRPr="00C6403C">
        <w:t>).</w:t>
      </w:r>
    </w:p>
    <w:p w14:paraId="30413701" w14:textId="77777777" w:rsidR="0042486A" w:rsidRDefault="00C6403C" w:rsidP="004432C5">
      <w:pPr>
        <w:pStyle w:val="NormalWeb"/>
        <w:spacing w:before="0" w:beforeAutospacing="0" w:after="0" w:afterAutospacing="0"/>
      </w:pPr>
      <w:r w:rsidRPr="00C6403C">
        <w:t>PADCEV</w:t>
      </w:r>
      <w:r w:rsidRPr="001B5468">
        <w:rPr>
          <w:sz w:val="20"/>
          <w:szCs w:val="20"/>
          <w:vertAlign w:val="superscript"/>
        </w:rPr>
        <w:t>®</w:t>
      </w:r>
      <w:r w:rsidRPr="00C6403C">
        <w:t xml:space="preserve">, as a single agent, is indicated for the treatment of adult patients with </w:t>
      </w:r>
      <w:r>
        <w:t>la/</w:t>
      </w:r>
      <w:proofErr w:type="spellStart"/>
      <w:r>
        <w:t>mUC</w:t>
      </w:r>
      <w:proofErr w:type="spellEnd"/>
      <w:r>
        <w:t xml:space="preserve"> w</w:t>
      </w:r>
      <w:r w:rsidRPr="00C6403C">
        <w:t>ho:</w:t>
      </w:r>
      <w:r>
        <w:t xml:space="preserve"> </w:t>
      </w:r>
    </w:p>
    <w:p w14:paraId="46CEE240" w14:textId="6BD76457" w:rsidR="0042486A" w:rsidRDefault="0042486A" w:rsidP="00DB5B2D">
      <w:pPr>
        <w:pStyle w:val="NormalWeb"/>
        <w:numPr>
          <w:ilvl w:val="0"/>
          <w:numId w:val="11"/>
        </w:numPr>
        <w:spacing w:before="0" w:beforeAutospacing="0" w:after="0" w:afterAutospacing="0"/>
      </w:pPr>
      <w:r>
        <w:t>have previously received a programmed death receptor-1 (PD-1) or programmed death ligand 1 (PD-L1) inhibi</w:t>
      </w:r>
      <w:r w:rsidR="00AA32C9">
        <w:t>tor</w:t>
      </w:r>
      <w:r>
        <w:t xml:space="preserve"> and platinum-containing chemotherapy, or</w:t>
      </w:r>
    </w:p>
    <w:p w14:paraId="6EF03E86" w14:textId="4A4044F0" w:rsidR="00C6403C" w:rsidRPr="00C6403C" w:rsidRDefault="00C6403C" w:rsidP="004432C5">
      <w:pPr>
        <w:pStyle w:val="NormalWeb"/>
        <w:numPr>
          <w:ilvl w:val="0"/>
          <w:numId w:val="11"/>
        </w:numPr>
        <w:spacing w:before="0" w:beforeAutospacing="0" w:after="0" w:afterAutospacing="0"/>
      </w:pPr>
      <w:r w:rsidRPr="00C6403C">
        <w:t>are ineligible for cisplatin-containing chemotherapy and have previously received one or more prior lines of therapy.</w:t>
      </w:r>
    </w:p>
    <w:p w14:paraId="57FFC435" w14:textId="77777777" w:rsidR="0042486A" w:rsidRDefault="00E07E08" w:rsidP="005A5054">
      <w:pPr>
        <w:pStyle w:val="NormalWeb"/>
        <w:rPr>
          <w:b/>
          <w:bCs/>
        </w:rPr>
      </w:pPr>
      <w:r w:rsidRPr="009C6317">
        <w:rPr>
          <w:b/>
          <w:bCs/>
        </w:rPr>
        <w:t>Therapeutic areas</w:t>
      </w:r>
      <w:r w:rsidR="00273407">
        <w:rPr>
          <w:b/>
          <w:bCs/>
        </w:rPr>
        <w:t xml:space="preserve"> (100 words)</w:t>
      </w:r>
      <w:r w:rsidRPr="009C6317">
        <w:rPr>
          <w:b/>
          <w:bCs/>
        </w:rPr>
        <w:t>:</w:t>
      </w:r>
      <w:r w:rsidR="005A5054">
        <w:rPr>
          <w:b/>
          <w:bCs/>
        </w:rPr>
        <w:t xml:space="preserve"> </w:t>
      </w:r>
    </w:p>
    <w:p w14:paraId="21E0244E" w14:textId="5D566F7C" w:rsidR="00E07E08" w:rsidRPr="009C6317" w:rsidRDefault="005A5054" w:rsidP="005A5054">
      <w:pPr>
        <w:pStyle w:val="NormalWeb"/>
        <w:rPr>
          <w:b/>
          <w:bCs/>
        </w:rPr>
      </w:pPr>
      <w:r w:rsidRPr="005A5054">
        <w:t>Oncology</w:t>
      </w:r>
      <w:r>
        <w:rPr>
          <w:b/>
          <w:bCs/>
        </w:rPr>
        <w:t xml:space="preserve"> </w:t>
      </w:r>
    </w:p>
    <w:p w14:paraId="437EDF97" w14:textId="0E8D4A6E" w:rsidR="008B525B" w:rsidRPr="006728C3" w:rsidRDefault="00E07E08" w:rsidP="005A5054">
      <w:pPr>
        <w:pStyle w:val="NormalWeb"/>
        <w:rPr>
          <w:i/>
          <w:iCs/>
          <w:color w:val="000000"/>
          <w:shd w:val="clear" w:color="auto" w:fill="FFFFFF"/>
        </w:rPr>
      </w:pPr>
      <w:r w:rsidRPr="00E07E08">
        <w:rPr>
          <w:b/>
          <w:bCs/>
          <w:color w:val="000000"/>
          <w:shd w:val="clear" w:color="auto" w:fill="FFFFFF"/>
        </w:rPr>
        <w:t xml:space="preserve">Originality: </w:t>
      </w:r>
      <w:r w:rsidRPr="009C6317">
        <w:rPr>
          <w:i/>
          <w:iCs/>
          <w:color w:val="000000"/>
          <w:shd w:val="clear" w:color="auto" w:fill="FFFFFF"/>
        </w:rPr>
        <w:t>Why your research endeavors represent a novel approach or solution in healthcare, showcasing creativity and ingenuity.</w:t>
      </w:r>
    </w:p>
    <w:p w14:paraId="37B220B0" w14:textId="43D48E50" w:rsidR="005A5054" w:rsidRPr="009C6317" w:rsidRDefault="008B525B" w:rsidP="4B5CFE55">
      <w:pPr>
        <w:pStyle w:val="NormalWeb"/>
        <w:rPr>
          <w:i/>
          <w:iCs/>
          <w:lang w:val="en-GB"/>
        </w:rPr>
      </w:pPr>
      <w:r>
        <w:t>PADCEV</w:t>
      </w:r>
      <w:r w:rsidR="009043B0" w:rsidRPr="001B5468">
        <w:rPr>
          <w:rFonts w:eastAsiaTheme="majorEastAsia"/>
          <w:sz w:val="20"/>
          <w:szCs w:val="20"/>
          <w:vertAlign w:val="superscript"/>
        </w:rPr>
        <w:t>®</w:t>
      </w:r>
      <w:r>
        <w:t xml:space="preserve"> was approved as first line treatment in locally advanced or metastatic </w:t>
      </w:r>
      <w:r w:rsidR="00F4077A">
        <w:t xml:space="preserve">urothelial </w:t>
      </w:r>
      <w:r>
        <w:t xml:space="preserve">cancer </w:t>
      </w:r>
      <w:r w:rsidR="00D31874">
        <w:t>(</w:t>
      </w:r>
      <w:r w:rsidR="009043B0">
        <w:t>la</w:t>
      </w:r>
      <w:r w:rsidR="00D31874">
        <w:t>/</w:t>
      </w:r>
      <w:proofErr w:type="spellStart"/>
      <w:r w:rsidR="00D31874">
        <w:t>mUC</w:t>
      </w:r>
      <w:proofErr w:type="spellEnd"/>
      <w:r w:rsidR="00D31874">
        <w:t xml:space="preserve">) </w:t>
      </w:r>
      <w:r>
        <w:t xml:space="preserve">on December 15, </w:t>
      </w:r>
      <w:proofErr w:type="gramStart"/>
      <w:r>
        <w:t>2023</w:t>
      </w:r>
      <w:proofErr w:type="gramEnd"/>
      <w:r>
        <w:t xml:space="preserve"> when used in combination with pembrolizumab. </w:t>
      </w:r>
      <w:r w:rsidR="00526087">
        <w:t xml:space="preserve">Since this date, the combination has become </w:t>
      </w:r>
      <w:r w:rsidR="00150BE3">
        <w:t>standard of care</w:t>
      </w:r>
      <w:r w:rsidR="00526087">
        <w:t xml:space="preserve"> in the US </w:t>
      </w:r>
      <w:r w:rsidR="00150BE3">
        <w:t xml:space="preserve">for these </w:t>
      </w:r>
      <w:r w:rsidR="00531739">
        <w:t>patients and</w:t>
      </w:r>
      <w:r w:rsidR="00672850">
        <w:t xml:space="preserve"> has </w:t>
      </w:r>
      <w:r w:rsidR="006931A5">
        <w:t xml:space="preserve">secured </w:t>
      </w:r>
      <w:r w:rsidR="00672850">
        <w:t>approv</w:t>
      </w:r>
      <w:r w:rsidR="00531739">
        <w:t>al</w:t>
      </w:r>
      <w:r w:rsidR="00672850">
        <w:t xml:space="preserve"> in </w:t>
      </w:r>
      <w:r w:rsidR="0081296B">
        <w:t>60</w:t>
      </w:r>
      <w:r w:rsidR="00672850">
        <w:t xml:space="preserve"> countries worldwide</w:t>
      </w:r>
      <w:r w:rsidR="0081296B">
        <w:t xml:space="preserve"> </w:t>
      </w:r>
      <w:bookmarkStart w:id="0" w:name="_Hlk197074522"/>
      <w:r w:rsidR="0081296B">
        <w:t xml:space="preserve">in both 1L and 2L </w:t>
      </w:r>
      <w:r w:rsidR="009043B0">
        <w:t>la</w:t>
      </w:r>
      <w:r w:rsidR="0081296B">
        <w:t>/</w:t>
      </w:r>
      <w:proofErr w:type="spellStart"/>
      <w:r w:rsidR="0081296B">
        <w:t>mUC</w:t>
      </w:r>
      <w:bookmarkEnd w:id="0"/>
      <w:proofErr w:type="spellEnd"/>
      <w:r w:rsidR="00D335DD">
        <w:t xml:space="preserve">. </w:t>
      </w:r>
      <w:r w:rsidR="00D31874">
        <w:t>Its</w:t>
      </w:r>
      <w:r w:rsidR="00D335DD">
        <w:t xml:space="preserve"> rapid uptake indicates that PADCEV</w:t>
      </w:r>
      <w:r w:rsidR="009043B0" w:rsidRPr="001B5468">
        <w:rPr>
          <w:rFonts w:eastAsiaTheme="majorEastAsia"/>
          <w:sz w:val="20"/>
          <w:szCs w:val="20"/>
          <w:vertAlign w:val="superscript"/>
        </w:rPr>
        <w:t>®</w:t>
      </w:r>
      <w:r w:rsidR="00D335DD">
        <w:t xml:space="preserve"> plus pembrolizumab will continue to be adopted as </w:t>
      </w:r>
      <w:r w:rsidR="002628A4">
        <w:t>1L</w:t>
      </w:r>
      <w:r w:rsidR="00D335DD">
        <w:t xml:space="preserve"> therapy in</w:t>
      </w:r>
      <w:r w:rsidR="00A17C02">
        <w:t xml:space="preserve"> patients with</w:t>
      </w:r>
      <w:r w:rsidR="009043B0">
        <w:t xml:space="preserve"> la</w:t>
      </w:r>
      <w:r w:rsidR="00D335DD">
        <w:t>/</w:t>
      </w:r>
      <w:proofErr w:type="spellStart"/>
      <w:r w:rsidR="00D335DD">
        <w:t>mUC</w:t>
      </w:r>
      <w:proofErr w:type="spellEnd"/>
      <w:r w:rsidR="00D335DD">
        <w:t xml:space="preserve"> </w:t>
      </w:r>
      <w:r w:rsidR="006A45CB">
        <w:t>world</w:t>
      </w:r>
      <w:r w:rsidR="001216B0">
        <w:t>wide</w:t>
      </w:r>
      <w:r w:rsidR="006A45CB">
        <w:t xml:space="preserve"> </w:t>
      </w:r>
      <w:r w:rsidR="00D335DD">
        <w:t xml:space="preserve">and has </w:t>
      </w:r>
      <w:r w:rsidR="006931A5">
        <w:t>earned</w:t>
      </w:r>
      <w:r w:rsidR="004D21AD">
        <w:t xml:space="preserve"> PADCEV</w:t>
      </w:r>
      <w:r w:rsidR="009043B0" w:rsidRPr="001B5468">
        <w:rPr>
          <w:rFonts w:eastAsiaTheme="majorEastAsia"/>
          <w:sz w:val="20"/>
          <w:szCs w:val="20"/>
          <w:vertAlign w:val="superscript"/>
        </w:rPr>
        <w:t>®</w:t>
      </w:r>
      <w:r w:rsidR="004C4BC5">
        <w:t xml:space="preserve"> </w:t>
      </w:r>
      <w:r w:rsidR="004D21AD">
        <w:t xml:space="preserve">mega-blockbuster </w:t>
      </w:r>
      <w:r w:rsidR="006931A5">
        <w:t>status</w:t>
      </w:r>
      <w:r w:rsidR="004D21AD">
        <w:t xml:space="preserve">. </w:t>
      </w:r>
      <w:r>
        <w:t>This</w:t>
      </w:r>
      <w:r w:rsidR="00BB2A53">
        <w:t xml:space="preserve"> achievement is </w:t>
      </w:r>
      <w:r w:rsidR="006A45CB">
        <w:t xml:space="preserve">the </w:t>
      </w:r>
      <w:r>
        <w:t xml:space="preserve">culmination of </w:t>
      </w:r>
      <w:r w:rsidR="003E1849">
        <w:t>several</w:t>
      </w:r>
      <w:r>
        <w:t xml:space="preserve"> </w:t>
      </w:r>
      <w:r w:rsidR="00BB2A53">
        <w:t>firsts: PADCEV</w:t>
      </w:r>
      <w:r w:rsidR="009043B0" w:rsidRPr="001B5468">
        <w:rPr>
          <w:rFonts w:eastAsiaTheme="majorEastAsia"/>
          <w:sz w:val="20"/>
          <w:szCs w:val="20"/>
          <w:vertAlign w:val="superscript"/>
        </w:rPr>
        <w:t>®</w:t>
      </w:r>
      <w:r w:rsidR="00BB2A53">
        <w:t xml:space="preserve"> is a first-in-class </w:t>
      </w:r>
      <w:r w:rsidR="001216B0">
        <w:t>nectin</w:t>
      </w:r>
      <w:r w:rsidR="0081296B">
        <w:t xml:space="preserve">-4-directed </w:t>
      </w:r>
      <w:r w:rsidR="00BB2A53">
        <w:t xml:space="preserve">ADC, </w:t>
      </w:r>
      <w:r w:rsidR="007725DF">
        <w:t xml:space="preserve">the first FDA approved </w:t>
      </w:r>
      <w:r w:rsidR="00260F65">
        <w:t>combination</w:t>
      </w:r>
      <w:r w:rsidR="007725DF">
        <w:t xml:space="preserve"> of an ADC with </w:t>
      </w:r>
      <w:r w:rsidR="00E72E06">
        <w:t>a</w:t>
      </w:r>
      <w:r w:rsidR="00E31551">
        <w:t>n immune</w:t>
      </w:r>
      <w:r w:rsidR="00E72E06">
        <w:t xml:space="preserve"> </w:t>
      </w:r>
      <w:r w:rsidR="007725DF">
        <w:t xml:space="preserve">checkpoint inhibitor, </w:t>
      </w:r>
      <w:r w:rsidR="004C4BC5">
        <w:t xml:space="preserve">and </w:t>
      </w:r>
      <w:r w:rsidR="00BB2A53">
        <w:t xml:space="preserve">the first new </w:t>
      </w:r>
      <w:r w:rsidR="00F4077A">
        <w:t xml:space="preserve">treatment </w:t>
      </w:r>
      <w:r w:rsidR="00BB2A53">
        <w:t xml:space="preserve">to </w:t>
      </w:r>
      <w:r w:rsidR="00012F80">
        <w:t>significantly</w:t>
      </w:r>
      <w:r w:rsidR="00BB2A53">
        <w:t xml:space="preserve"> impact </w:t>
      </w:r>
      <w:r w:rsidR="00075A4A">
        <w:t xml:space="preserve">survival in over 3 decades in advanced </w:t>
      </w:r>
      <w:r w:rsidR="00F4077A">
        <w:t xml:space="preserve">urothelial </w:t>
      </w:r>
      <w:r w:rsidR="00075A4A">
        <w:t>cancer</w:t>
      </w:r>
      <w:r w:rsidR="004C4BC5">
        <w:t xml:space="preserve">, </w:t>
      </w:r>
      <w:r w:rsidR="006931A5">
        <w:t xml:space="preserve">where </w:t>
      </w:r>
      <w:r w:rsidR="000604CC">
        <w:t xml:space="preserve">the overall survival </w:t>
      </w:r>
      <w:r w:rsidR="008265CA">
        <w:t xml:space="preserve">was doubled in patients treated with the novel combination </w:t>
      </w:r>
      <w:r w:rsidR="000604CC">
        <w:t>compared to</w:t>
      </w:r>
      <w:r w:rsidR="00B40A7B">
        <w:t xml:space="preserve"> </w:t>
      </w:r>
      <w:r w:rsidR="004B0BF6">
        <w:t>subjects treated with</w:t>
      </w:r>
      <w:r w:rsidR="006931A5">
        <w:t xml:space="preserve"> </w:t>
      </w:r>
      <w:r w:rsidR="00096F49">
        <w:t>the standard of care.</w:t>
      </w:r>
      <w:r w:rsidR="006728C3">
        <w:t xml:space="preserve"> </w:t>
      </w:r>
    </w:p>
    <w:p w14:paraId="3F4925DD" w14:textId="3841112B" w:rsidR="00DF4359" w:rsidRDefault="002D081F" w:rsidP="005A5054">
      <w:pPr>
        <w:pStyle w:val="Heading2"/>
        <w:rPr>
          <w:rFonts w:eastAsia="Times New Roman"/>
          <w:sz w:val="24"/>
          <w:szCs w:val="24"/>
          <w:lang w:val="en-GB"/>
        </w:rPr>
      </w:pPr>
      <w:bookmarkStart w:id="1" w:name="_Hlk198208330"/>
      <w:r w:rsidRPr="0099654E">
        <w:rPr>
          <w:rFonts w:eastAsia="Times New Roman"/>
          <w:sz w:val="24"/>
          <w:szCs w:val="24"/>
          <w:lang w:val="en-GB"/>
        </w:rPr>
        <w:t>Background</w:t>
      </w:r>
      <w:r w:rsidR="0099654E">
        <w:rPr>
          <w:rFonts w:eastAsia="Times New Roman"/>
          <w:sz w:val="24"/>
          <w:szCs w:val="24"/>
          <w:lang w:val="en-GB"/>
        </w:rPr>
        <w:t xml:space="preserve"> </w:t>
      </w:r>
      <w:r w:rsidR="00273407">
        <w:rPr>
          <w:rFonts w:eastAsia="Times New Roman"/>
          <w:sz w:val="24"/>
          <w:szCs w:val="24"/>
          <w:lang w:val="en-GB"/>
        </w:rPr>
        <w:t xml:space="preserve">information and need </w:t>
      </w:r>
      <w:bookmarkEnd w:id="1"/>
      <w:r w:rsidR="00273407">
        <w:rPr>
          <w:rFonts w:eastAsia="Times New Roman"/>
          <w:sz w:val="24"/>
          <w:szCs w:val="24"/>
          <w:lang w:val="en-GB"/>
        </w:rPr>
        <w:t>for drug (500 words)</w:t>
      </w:r>
      <w:r w:rsidRPr="0099654E">
        <w:rPr>
          <w:rFonts w:eastAsia="Times New Roman"/>
          <w:sz w:val="24"/>
          <w:szCs w:val="24"/>
          <w:lang w:val="en-GB"/>
        </w:rPr>
        <w:t>:</w:t>
      </w:r>
    </w:p>
    <w:p w14:paraId="1F1B2BAC" w14:textId="5F0D74B9" w:rsidR="00CD7DC4" w:rsidRDefault="00CD7DC4" w:rsidP="00917BC2">
      <w:pPr>
        <w:rPr>
          <w:b/>
          <w:bCs/>
          <w:lang w:val="en-GB"/>
        </w:rPr>
      </w:pPr>
      <w:r w:rsidRPr="00CD7DC4">
        <w:rPr>
          <w:lang w:val="en-GB"/>
        </w:rPr>
        <w:t>PADCEV</w:t>
      </w:r>
      <w:r w:rsidR="009043B0" w:rsidRPr="001B5468">
        <w:rPr>
          <w:sz w:val="20"/>
          <w:szCs w:val="20"/>
          <w:vertAlign w:val="superscript"/>
        </w:rPr>
        <w:t>®</w:t>
      </w:r>
      <w:r>
        <w:rPr>
          <w:lang w:val="en-GB"/>
        </w:rPr>
        <w:t xml:space="preserve"> (</w:t>
      </w:r>
      <w:proofErr w:type="spellStart"/>
      <w:r>
        <w:rPr>
          <w:lang w:val="en-GB"/>
        </w:rPr>
        <w:t>en</w:t>
      </w:r>
      <w:r w:rsidR="00502E5A">
        <w:rPr>
          <w:lang w:val="en-GB"/>
        </w:rPr>
        <w:t>f</w:t>
      </w:r>
      <w:r>
        <w:rPr>
          <w:lang w:val="en-GB"/>
        </w:rPr>
        <w:t>ortumab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vedotin</w:t>
      </w:r>
      <w:proofErr w:type="spellEnd"/>
      <w:r>
        <w:rPr>
          <w:lang w:val="en-GB"/>
        </w:rPr>
        <w:t xml:space="preserve">) has been developed to </w:t>
      </w:r>
      <w:r w:rsidR="0060786C">
        <w:rPr>
          <w:lang w:val="en-GB"/>
        </w:rPr>
        <w:t xml:space="preserve">meet an unmet clinical need in treatment of locally advanced </w:t>
      </w:r>
      <w:r w:rsidR="00F5118F">
        <w:rPr>
          <w:lang w:val="en-GB"/>
        </w:rPr>
        <w:t xml:space="preserve">or metastatic </w:t>
      </w:r>
      <w:r w:rsidR="0060786C">
        <w:rPr>
          <w:lang w:val="en-GB"/>
        </w:rPr>
        <w:t>urothelial cancer</w:t>
      </w:r>
      <w:r w:rsidR="00F5118F">
        <w:rPr>
          <w:lang w:val="en-GB"/>
        </w:rPr>
        <w:t xml:space="preserve"> (</w:t>
      </w:r>
      <w:r w:rsidR="009043B0">
        <w:rPr>
          <w:lang w:val="en-GB"/>
        </w:rPr>
        <w:t>la</w:t>
      </w:r>
      <w:r w:rsidR="00F5118F">
        <w:rPr>
          <w:lang w:val="en-GB"/>
        </w:rPr>
        <w:t>/</w:t>
      </w:r>
      <w:proofErr w:type="spellStart"/>
      <w:r w:rsidR="00F5118F">
        <w:rPr>
          <w:lang w:val="en-GB"/>
        </w:rPr>
        <w:t>mUC</w:t>
      </w:r>
      <w:proofErr w:type="spellEnd"/>
      <w:r w:rsidR="00F5118F">
        <w:rPr>
          <w:lang w:val="en-GB"/>
        </w:rPr>
        <w:t>)</w:t>
      </w:r>
      <w:r w:rsidR="0060786C">
        <w:rPr>
          <w:lang w:val="en-GB"/>
        </w:rPr>
        <w:t xml:space="preserve">. </w:t>
      </w:r>
    </w:p>
    <w:p w14:paraId="29DF94CD" w14:textId="77777777" w:rsidR="00917BC2" w:rsidRDefault="00917BC2" w:rsidP="00917BC2">
      <w:pPr>
        <w:rPr>
          <w:lang w:val="en-GB"/>
        </w:rPr>
      </w:pPr>
    </w:p>
    <w:p w14:paraId="04B4F97F" w14:textId="5B2054A6" w:rsidR="00457F78" w:rsidRPr="00EF05D7" w:rsidRDefault="001A7A83" w:rsidP="00917BC2">
      <w:pPr>
        <w:rPr>
          <w:b/>
          <w:lang w:val="en-GB"/>
        </w:rPr>
      </w:pPr>
      <w:r w:rsidRPr="00EF05D7">
        <w:rPr>
          <w:lang w:val="en-GB"/>
        </w:rPr>
        <w:lastRenderedPageBreak/>
        <w:t xml:space="preserve">Bladder cancer is </w:t>
      </w:r>
      <w:r w:rsidR="00865D4F" w:rsidRPr="00EF05D7">
        <w:rPr>
          <w:lang w:val="en-GB"/>
        </w:rPr>
        <w:t>a common cancer type</w:t>
      </w:r>
      <w:r w:rsidR="00B91C0C" w:rsidRPr="00EF05D7">
        <w:rPr>
          <w:lang w:val="en-GB"/>
        </w:rPr>
        <w:t xml:space="preserve"> worldwide</w:t>
      </w:r>
      <w:r w:rsidR="00865D4F" w:rsidRPr="00EF05D7">
        <w:rPr>
          <w:lang w:val="en-GB"/>
        </w:rPr>
        <w:t xml:space="preserve"> with </w:t>
      </w:r>
      <w:r w:rsidR="00B91C0C" w:rsidRPr="00EF05D7">
        <w:rPr>
          <w:lang w:val="en-GB"/>
        </w:rPr>
        <w:t xml:space="preserve">over 600,000 new cases diagnosed </w:t>
      </w:r>
      <w:r w:rsidR="003C46B5" w:rsidRPr="00EF05D7">
        <w:rPr>
          <w:lang w:val="en-GB"/>
        </w:rPr>
        <w:t>annually</w:t>
      </w:r>
      <w:r w:rsidR="00E21CED">
        <w:rPr>
          <w:b/>
          <w:lang w:val="en-GB"/>
        </w:rPr>
        <w:fldChar w:fldCharType="begin">
          <w:fldData xml:space="preserve">PEVuZE5vdGU+PENpdGU+PEF1dGhvcj5CcmF5PC9BdXRob3I+PFllYXI+MjAxODwvWWVhcj48UmVj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</w:fldData>
        </w:fldChar>
      </w:r>
      <w:r w:rsidR="00E21CED">
        <w:rPr>
          <w:b/>
          <w:lang w:val="en-GB"/>
        </w:rPr>
        <w:instrText xml:space="preserve"> ADDIN EN.CITE </w:instrText>
      </w:r>
      <w:r w:rsidR="00E21CED">
        <w:rPr>
          <w:b/>
          <w:lang w:val="en-GB"/>
        </w:rPr>
        <w:fldChar w:fldCharType="begin">
          <w:fldData xml:space="preserve">PEVuZE5vdGU+PENpdGU+PEF1dGhvcj5CcmF5PC9BdXRob3I+PFllYXI+MjAxODwvWWVhcj48UmVj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</w:fldData>
        </w:fldChar>
      </w:r>
      <w:r w:rsidR="00E21CED">
        <w:rPr>
          <w:b/>
          <w:lang w:val="en-GB"/>
        </w:rPr>
        <w:instrText xml:space="preserve"> ADDIN EN.CITE.DATA </w:instrText>
      </w:r>
      <w:r w:rsidR="00E21CED">
        <w:rPr>
          <w:b/>
          <w:lang w:val="en-GB"/>
        </w:rPr>
      </w:r>
      <w:r w:rsidR="00E21CED">
        <w:rPr>
          <w:b/>
          <w:lang w:val="en-GB"/>
        </w:rPr>
        <w:fldChar w:fldCharType="end"/>
      </w:r>
      <w:r w:rsidR="00E21CED">
        <w:rPr>
          <w:b/>
          <w:lang w:val="en-GB"/>
        </w:rPr>
      </w:r>
      <w:r w:rsidR="00E21CED">
        <w:rPr>
          <w:b/>
          <w:lang w:val="en-GB"/>
        </w:rPr>
        <w:fldChar w:fldCharType="separate"/>
      </w:r>
      <w:r w:rsidR="00E21CED" w:rsidRPr="00E21CED">
        <w:rPr>
          <w:b/>
          <w:vertAlign w:val="superscript"/>
          <w:lang w:val="en-GB"/>
        </w:rPr>
        <w:t>1-3</w:t>
      </w:r>
      <w:r w:rsidR="00E21CED">
        <w:rPr>
          <w:b/>
          <w:lang w:val="en-GB"/>
        </w:rPr>
        <w:fldChar w:fldCharType="end"/>
      </w:r>
      <w:r w:rsidR="00B91C0C" w:rsidRPr="00EF05D7">
        <w:rPr>
          <w:lang w:val="en-GB"/>
        </w:rPr>
        <w:t>.</w:t>
      </w:r>
      <w:r w:rsidR="00DE6746" w:rsidRPr="00EF05D7">
        <w:rPr>
          <w:lang w:val="en-GB"/>
        </w:rPr>
        <w:t xml:space="preserve"> </w:t>
      </w:r>
      <w:r w:rsidR="0067798C" w:rsidRPr="00EF05D7">
        <w:rPr>
          <w:lang w:val="en-GB"/>
        </w:rPr>
        <w:t>Advanced u</w:t>
      </w:r>
      <w:r w:rsidR="003C21CB" w:rsidRPr="00EF05D7">
        <w:rPr>
          <w:lang w:val="en-GB"/>
        </w:rPr>
        <w:t xml:space="preserve">rothelial cancer </w:t>
      </w:r>
      <w:r w:rsidR="00DE6746" w:rsidRPr="00EF05D7">
        <w:rPr>
          <w:lang w:val="en-GB"/>
        </w:rPr>
        <w:t>has poor treatmen</w:t>
      </w:r>
      <w:r w:rsidR="00CB451F" w:rsidRPr="00EF05D7">
        <w:rPr>
          <w:lang w:val="en-GB"/>
        </w:rPr>
        <w:t>t</w:t>
      </w:r>
      <w:r w:rsidR="00DE6746" w:rsidRPr="00EF05D7">
        <w:rPr>
          <w:lang w:val="en-GB"/>
        </w:rPr>
        <w:t xml:space="preserve"> outcomes</w:t>
      </w:r>
      <w:r w:rsidR="00CB451F" w:rsidRPr="00EF05D7">
        <w:rPr>
          <w:lang w:val="en-GB"/>
        </w:rPr>
        <w:t xml:space="preserve"> and </w:t>
      </w:r>
      <w:r w:rsidR="00DE6746" w:rsidRPr="00EF05D7">
        <w:rPr>
          <w:lang w:val="en-GB"/>
        </w:rPr>
        <w:t xml:space="preserve">a low </w:t>
      </w:r>
      <w:r w:rsidR="003C46B5" w:rsidRPr="00EF05D7">
        <w:rPr>
          <w:lang w:val="en-GB"/>
        </w:rPr>
        <w:t>5-year</w:t>
      </w:r>
      <w:r w:rsidR="00DE6746" w:rsidRPr="00EF05D7">
        <w:rPr>
          <w:lang w:val="en-GB"/>
        </w:rPr>
        <w:t xml:space="preserve"> survival rate</w:t>
      </w:r>
      <w:r w:rsidR="00DC6D4D" w:rsidRPr="00EF05D7">
        <w:rPr>
          <w:lang w:val="en-GB"/>
        </w:rPr>
        <w:t>,</w:t>
      </w:r>
      <w:r w:rsidR="00CB451F" w:rsidRPr="00EF05D7">
        <w:rPr>
          <w:lang w:val="en-GB"/>
        </w:rPr>
        <w:t xml:space="preserve"> resulting in </w:t>
      </w:r>
      <w:r w:rsidR="003C21CB" w:rsidRPr="00EF05D7">
        <w:rPr>
          <w:lang w:val="en-GB"/>
        </w:rPr>
        <w:t>approximately</w:t>
      </w:r>
      <w:r w:rsidR="004D508E" w:rsidRPr="00EF05D7">
        <w:rPr>
          <w:lang w:val="en-GB"/>
        </w:rPr>
        <w:t xml:space="preserve"> 200,000 deaths worldwide per year</w:t>
      </w:r>
      <w:r w:rsidR="00E21CED">
        <w:rPr>
          <w:b/>
          <w:lang w:val="en-GB"/>
        </w:rPr>
        <w:fldChar w:fldCharType="begin">
          <w:fldData xml:space="preserve">PEVuZE5vdGU+PENpdGU+PEF1dGhvcj5CcmF5PC9BdXRob3I+PFllYXI+MjAxODwvWWVhcj48UmVj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</w:fldData>
        </w:fldChar>
      </w:r>
      <w:r w:rsidR="00E21CED">
        <w:rPr>
          <w:b/>
          <w:lang w:val="en-GB"/>
        </w:rPr>
        <w:instrText xml:space="preserve"> ADDIN EN.CITE </w:instrText>
      </w:r>
      <w:r w:rsidR="00E21CED">
        <w:rPr>
          <w:b/>
          <w:lang w:val="en-GB"/>
        </w:rPr>
        <w:fldChar w:fldCharType="begin">
          <w:fldData xml:space="preserve">PEVuZE5vdGU+PENpdGU+PEF1dGhvcj5CcmF5PC9BdXRob3I+PFllYXI+MjAxODwvWWVhcj48UmVj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</w:fldData>
        </w:fldChar>
      </w:r>
      <w:r w:rsidR="00E21CED">
        <w:rPr>
          <w:b/>
          <w:lang w:val="en-GB"/>
        </w:rPr>
        <w:instrText xml:space="preserve"> ADDIN EN.CITE.DATA </w:instrText>
      </w:r>
      <w:r w:rsidR="00E21CED">
        <w:rPr>
          <w:b/>
          <w:lang w:val="en-GB"/>
        </w:rPr>
      </w:r>
      <w:r w:rsidR="00E21CED">
        <w:rPr>
          <w:b/>
          <w:lang w:val="en-GB"/>
        </w:rPr>
        <w:fldChar w:fldCharType="end"/>
      </w:r>
      <w:r w:rsidR="00E21CED">
        <w:rPr>
          <w:b/>
          <w:lang w:val="en-GB"/>
        </w:rPr>
      </w:r>
      <w:r w:rsidR="00E21CED">
        <w:rPr>
          <w:b/>
          <w:lang w:val="en-GB"/>
        </w:rPr>
        <w:fldChar w:fldCharType="separate"/>
      </w:r>
      <w:r w:rsidR="00E21CED" w:rsidRPr="00E21CED">
        <w:rPr>
          <w:b/>
          <w:vertAlign w:val="superscript"/>
          <w:lang w:val="en-GB"/>
        </w:rPr>
        <w:t>1, 3</w:t>
      </w:r>
      <w:r w:rsidR="00E21CED">
        <w:rPr>
          <w:b/>
          <w:lang w:val="en-GB"/>
        </w:rPr>
        <w:fldChar w:fldCharType="end"/>
      </w:r>
      <w:r w:rsidR="00DF7977" w:rsidRPr="00EF05D7">
        <w:rPr>
          <w:lang w:val="en-GB"/>
        </w:rPr>
        <w:t xml:space="preserve">. For decades, </w:t>
      </w:r>
      <w:r w:rsidR="00686DB9" w:rsidRPr="00EF05D7">
        <w:rPr>
          <w:lang w:val="en-GB"/>
        </w:rPr>
        <w:t>platinum-based</w:t>
      </w:r>
      <w:r w:rsidR="00DF7977" w:rsidRPr="00EF05D7">
        <w:rPr>
          <w:lang w:val="en-GB"/>
        </w:rPr>
        <w:t xml:space="preserve"> chemotherapy served as </w:t>
      </w:r>
      <w:r w:rsidR="00E25E35" w:rsidRPr="00EF05D7">
        <w:rPr>
          <w:lang w:val="en-GB"/>
        </w:rPr>
        <w:t>the first-line standard of car</w:t>
      </w:r>
      <w:r w:rsidR="00B31247" w:rsidRPr="00EF05D7">
        <w:rPr>
          <w:lang w:val="en-GB"/>
        </w:rPr>
        <w:t xml:space="preserve">e. </w:t>
      </w:r>
      <w:r w:rsidR="00410048" w:rsidRPr="00EF05D7">
        <w:rPr>
          <w:rFonts w:eastAsia="Yu Mincho"/>
        </w:rPr>
        <w:t>Established guidelines recommended cisplatin or carboplatin combined with gemcitabine or other anti-cancer agents for first-line treatment in patients who could tolerate these regimens</w:t>
      </w:r>
      <w:r w:rsidR="00E21CED">
        <w:rPr>
          <w:rFonts w:eastAsia="Yu Mincho"/>
          <w:b/>
        </w:rPr>
        <w:fldChar w:fldCharType="begin">
          <w:fldData xml:space="preserve">PEVuZE5vdGU+PENpdGU+PEF1dGhvcj5Lb3Vmb3BvdWxvdTwvQXV0aG9yPjxZZWFyPjIwMjA8L1ll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</w:fldData>
        </w:fldChar>
      </w:r>
      <w:r w:rsidR="00E21CED">
        <w:rPr>
          <w:rFonts w:eastAsia="Yu Mincho"/>
          <w:b/>
        </w:rPr>
        <w:instrText xml:space="preserve"> ADDIN EN.CITE </w:instrText>
      </w:r>
      <w:r w:rsidR="00E21CED">
        <w:rPr>
          <w:rFonts w:eastAsia="Yu Mincho"/>
          <w:b/>
        </w:rPr>
        <w:fldChar w:fldCharType="begin">
          <w:fldData xml:space="preserve">PEVuZE5vdGU+PENpdGU+PEF1dGhvcj5Lb3Vmb3BvdWxvdTwvQXV0aG9yPjxZZWFyPjIwMjA8L1ll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</w:fldData>
        </w:fldChar>
      </w:r>
      <w:r w:rsidR="00E21CED">
        <w:rPr>
          <w:rFonts w:eastAsia="Yu Mincho"/>
          <w:b/>
        </w:rPr>
        <w:instrText xml:space="preserve"> ADDIN EN.CITE.DATA </w:instrText>
      </w:r>
      <w:r w:rsidR="00E21CED">
        <w:rPr>
          <w:rFonts w:eastAsia="Yu Mincho"/>
          <w:b/>
        </w:rPr>
      </w:r>
      <w:r w:rsidR="00E21CED">
        <w:rPr>
          <w:rFonts w:eastAsia="Yu Mincho"/>
          <w:b/>
        </w:rPr>
        <w:fldChar w:fldCharType="end"/>
      </w:r>
      <w:r w:rsidR="00E21CED">
        <w:rPr>
          <w:rFonts w:eastAsia="Yu Mincho"/>
          <w:b/>
        </w:rPr>
      </w:r>
      <w:r w:rsidR="00E21CED">
        <w:rPr>
          <w:rFonts w:eastAsia="Yu Mincho"/>
          <w:b/>
        </w:rPr>
        <w:fldChar w:fldCharType="separate"/>
      </w:r>
      <w:r w:rsidR="00E21CED" w:rsidRPr="00E21CED">
        <w:rPr>
          <w:rFonts w:eastAsia="Yu Mincho"/>
          <w:b/>
          <w:vertAlign w:val="superscript"/>
        </w:rPr>
        <w:t>4</w:t>
      </w:r>
      <w:r w:rsidR="00E21CED">
        <w:rPr>
          <w:rFonts w:eastAsia="Yu Mincho"/>
          <w:b/>
        </w:rPr>
        <w:fldChar w:fldCharType="end"/>
      </w:r>
      <w:r w:rsidR="00410048" w:rsidRPr="00EF05D7">
        <w:rPr>
          <w:rFonts w:eastAsia="Yu Mincho"/>
        </w:rPr>
        <w:t xml:space="preserve">. Clinical trials with platinum-containing regimens showed a median survival of 12 to 14 months for </w:t>
      </w:r>
      <w:r w:rsidR="00412A1C">
        <w:rPr>
          <w:rFonts w:eastAsia="Yu Mincho"/>
        </w:rPr>
        <w:t xml:space="preserve">patients with </w:t>
      </w:r>
      <w:r w:rsidR="00F4077A">
        <w:rPr>
          <w:rFonts w:eastAsia="Yu Mincho"/>
        </w:rPr>
        <w:t>la</w:t>
      </w:r>
      <w:r w:rsidR="00410048" w:rsidRPr="00EF05D7">
        <w:rPr>
          <w:rFonts w:eastAsia="Yu Mincho"/>
        </w:rPr>
        <w:t>/</w:t>
      </w:r>
      <w:proofErr w:type="spellStart"/>
      <w:r w:rsidR="00410048" w:rsidRPr="00EF05D7">
        <w:rPr>
          <w:rFonts w:eastAsia="Yu Mincho"/>
        </w:rPr>
        <w:t>mUC</w:t>
      </w:r>
      <w:proofErr w:type="spellEnd"/>
      <w:r w:rsidR="00410048" w:rsidRPr="00EF05D7">
        <w:rPr>
          <w:rFonts w:eastAsia="Yu Mincho"/>
        </w:rPr>
        <w:t>. However, cisplatin-containing therapy, while preferred, was associated with significant toxicities such as nephrotoxicity, neuropathy, and ototoxicity</w:t>
      </w:r>
      <w:r w:rsidR="00E21CED">
        <w:rPr>
          <w:rFonts w:eastAsia="Yu Mincho"/>
          <w:b/>
        </w:rPr>
        <w:fldChar w:fldCharType="begin">
          <w:fldData xml:space="preserve">PEVuZE5vdGU+PENpdGU+PEF1dGhvcj5CYXJhYmFzPC9BdXRob3I+PFllYXI+MjAwODwvWWVhcj48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</w:fldData>
        </w:fldChar>
      </w:r>
      <w:r w:rsidR="00E21CED">
        <w:rPr>
          <w:rFonts w:eastAsia="Yu Mincho"/>
          <w:b/>
        </w:rPr>
        <w:instrText xml:space="preserve"> ADDIN EN.CITE </w:instrText>
      </w:r>
      <w:r w:rsidR="00E21CED">
        <w:rPr>
          <w:rFonts w:eastAsia="Yu Mincho"/>
          <w:b/>
        </w:rPr>
        <w:fldChar w:fldCharType="begin">
          <w:fldData xml:space="preserve">PEVuZE5vdGU+PENpdGU+PEF1dGhvcj5CYXJhYmFzPC9BdXRob3I+PFllYXI+MjAwODwvWWVhcj48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</w:fldData>
        </w:fldChar>
      </w:r>
      <w:r w:rsidR="00E21CED">
        <w:rPr>
          <w:rFonts w:eastAsia="Yu Mincho"/>
          <w:b/>
        </w:rPr>
        <w:instrText xml:space="preserve"> ADDIN EN.CITE.DATA </w:instrText>
      </w:r>
      <w:r w:rsidR="00E21CED">
        <w:rPr>
          <w:rFonts w:eastAsia="Yu Mincho"/>
          <w:b/>
        </w:rPr>
      </w:r>
      <w:r w:rsidR="00E21CED">
        <w:rPr>
          <w:rFonts w:eastAsia="Yu Mincho"/>
          <w:b/>
        </w:rPr>
        <w:fldChar w:fldCharType="end"/>
      </w:r>
      <w:r w:rsidR="00E21CED">
        <w:rPr>
          <w:rFonts w:eastAsia="Yu Mincho"/>
          <w:b/>
        </w:rPr>
      </w:r>
      <w:r w:rsidR="00E21CED">
        <w:rPr>
          <w:rFonts w:eastAsia="Yu Mincho"/>
          <w:b/>
        </w:rPr>
        <w:fldChar w:fldCharType="separate"/>
      </w:r>
      <w:r w:rsidR="00E21CED" w:rsidRPr="00E21CED">
        <w:rPr>
          <w:rFonts w:eastAsia="Yu Mincho"/>
          <w:b/>
          <w:vertAlign w:val="superscript"/>
        </w:rPr>
        <w:t>5-7</w:t>
      </w:r>
      <w:r w:rsidR="00E21CED">
        <w:rPr>
          <w:rFonts w:eastAsia="Yu Mincho"/>
          <w:b/>
        </w:rPr>
        <w:fldChar w:fldCharType="end"/>
      </w:r>
      <w:r w:rsidR="00410048" w:rsidRPr="00EF05D7">
        <w:rPr>
          <w:rFonts w:eastAsia="Yu Mincho"/>
        </w:rPr>
        <w:t xml:space="preserve">. Due to advanced age and comorbidities, about half of </w:t>
      </w:r>
      <w:r w:rsidR="00E924D9">
        <w:rPr>
          <w:rFonts w:eastAsia="Yu Mincho"/>
        </w:rPr>
        <w:t xml:space="preserve">patients with </w:t>
      </w:r>
      <w:r w:rsidR="009043B0">
        <w:rPr>
          <w:rFonts w:eastAsia="Yu Mincho"/>
        </w:rPr>
        <w:t>la</w:t>
      </w:r>
      <w:r w:rsidR="00410048" w:rsidRPr="00EF05D7">
        <w:rPr>
          <w:rFonts w:eastAsia="Yu Mincho"/>
        </w:rPr>
        <w:t>/</w:t>
      </w:r>
      <w:proofErr w:type="spellStart"/>
      <w:r w:rsidR="00410048" w:rsidRPr="00EF05D7">
        <w:rPr>
          <w:rFonts w:eastAsia="Yu Mincho"/>
        </w:rPr>
        <w:t>mUC</w:t>
      </w:r>
      <w:proofErr w:type="spellEnd"/>
      <w:r w:rsidR="00410048" w:rsidRPr="00EF05D7">
        <w:rPr>
          <w:rFonts w:eastAsia="Yu Mincho"/>
        </w:rPr>
        <w:t xml:space="preserve"> could not tolerate cisplatin</w:t>
      </w:r>
      <w:r w:rsidR="00E21CED">
        <w:rPr>
          <w:rFonts w:eastAsia="Yu Mincho"/>
          <w:b/>
        </w:rPr>
        <w:fldChar w:fldCharType="begin">
          <w:fldData xml:space="preserve">PEVuZE5vdGU+PENpdGU+PEF1dGhvcj5HYWxza3k8L0F1dGhvcj48WWVhcj4yMDE4PC9ZZWFyPjxS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</w:fldData>
        </w:fldChar>
      </w:r>
      <w:r w:rsidR="00E21CED">
        <w:rPr>
          <w:rFonts w:eastAsia="Yu Mincho"/>
          <w:b/>
        </w:rPr>
        <w:instrText xml:space="preserve"> ADDIN EN.CITE </w:instrText>
      </w:r>
      <w:r w:rsidR="00E21CED">
        <w:rPr>
          <w:rFonts w:eastAsia="Yu Mincho"/>
          <w:b/>
        </w:rPr>
        <w:fldChar w:fldCharType="begin">
          <w:fldData xml:space="preserve">PEVuZE5vdGU+PENpdGU+PEF1dGhvcj5HYWxza3k8L0F1dGhvcj48WWVhcj4yMDE4PC9ZZWFyPjxS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</w:fldData>
        </w:fldChar>
      </w:r>
      <w:r w:rsidR="00E21CED">
        <w:rPr>
          <w:rFonts w:eastAsia="Yu Mincho"/>
          <w:b/>
        </w:rPr>
        <w:instrText xml:space="preserve"> ADDIN EN.CITE.DATA </w:instrText>
      </w:r>
      <w:r w:rsidR="00E21CED">
        <w:rPr>
          <w:rFonts w:eastAsia="Yu Mincho"/>
          <w:b/>
        </w:rPr>
      </w:r>
      <w:r w:rsidR="00E21CED">
        <w:rPr>
          <w:rFonts w:eastAsia="Yu Mincho"/>
          <w:b/>
        </w:rPr>
        <w:fldChar w:fldCharType="end"/>
      </w:r>
      <w:r w:rsidR="00E21CED">
        <w:rPr>
          <w:rFonts w:eastAsia="Yu Mincho"/>
          <w:b/>
        </w:rPr>
      </w:r>
      <w:r w:rsidR="00E21CED">
        <w:rPr>
          <w:rFonts w:eastAsia="Yu Mincho"/>
          <w:b/>
        </w:rPr>
        <w:fldChar w:fldCharType="separate"/>
      </w:r>
      <w:r w:rsidR="00E21CED" w:rsidRPr="00E21CED">
        <w:rPr>
          <w:rFonts w:eastAsia="Yu Mincho"/>
          <w:b/>
          <w:vertAlign w:val="superscript"/>
        </w:rPr>
        <w:t>8-10</w:t>
      </w:r>
      <w:r w:rsidR="00E21CED">
        <w:rPr>
          <w:rFonts w:eastAsia="Yu Mincho"/>
          <w:b/>
        </w:rPr>
        <w:fldChar w:fldCharType="end"/>
      </w:r>
      <w:r w:rsidR="00410048" w:rsidRPr="00EF05D7">
        <w:rPr>
          <w:rFonts w:eastAsia="Yu Mincho"/>
        </w:rPr>
        <w:t xml:space="preserve">. For these patients, carboplatin plus gemcitabine </w:t>
      </w:r>
      <w:r w:rsidR="001466CA">
        <w:rPr>
          <w:rFonts w:eastAsia="Yu Mincho"/>
        </w:rPr>
        <w:t>served as</w:t>
      </w:r>
      <w:r w:rsidR="00410048" w:rsidRPr="00EF05D7">
        <w:rPr>
          <w:rFonts w:eastAsia="Yu Mincho"/>
        </w:rPr>
        <w:t xml:space="preserve"> the standard, though less effective than cisplatin.</w:t>
      </w:r>
      <w:r w:rsidR="00153AB6" w:rsidRPr="00EF05D7">
        <w:rPr>
          <w:rFonts w:eastAsia="Yu Mincho"/>
        </w:rPr>
        <w:t xml:space="preserve"> </w:t>
      </w:r>
      <w:r w:rsidR="00F03CB4" w:rsidRPr="00EF05D7">
        <w:rPr>
          <w:rFonts w:eastAsia="Yu Mincho"/>
        </w:rPr>
        <w:t xml:space="preserve">Other available treatments for </w:t>
      </w:r>
      <w:r w:rsidR="009043B0">
        <w:rPr>
          <w:rFonts w:eastAsia="Yu Mincho"/>
        </w:rPr>
        <w:t>la</w:t>
      </w:r>
      <w:r w:rsidR="00F03CB4" w:rsidRPr="00EF05D7">
        <w:rPr>
          <w:rFonts w:eastAsia="Yu Mincho"/>
        </w:rPr>
        <w:t>/</w:t>
      </w:r>
      <w:proofErr w:type="spellStart"/>
      <w:r w:rsidR="00F03CB4" w:rsidRPr="00EF05D7">
        <w:rPr>
          <w:rFonts w:eastAsia="Yu Mincho"/>
        </w:rPr>
        <w:t>mUC</w:t>
      </w:r>
      <w:proofErr w:type="spellEnd"/>
      <w:r w:rsidR="00F03CB4" w:rsidRPr="00EF05D7">
        <w:rPr>
          <w:rFonts w:eastAsia="Yu Mincho"/>
        </w:rPr>
        <w:t xml:space="preserve"> include checkpoint inhibitors such as avelumab for maintenance therapy, </w:t>
      </w:r>
      <w:r w:rsidR="00625301">
        <w:rPr>
          <w:rFonts w:eastAsia="Yu Mincho"/>
        </w:rPr>
        <w:t>and</w:t>
      </w:r>
      <w:r w:rsidR="00F03CB4" w:rsidRPr="00EF05D7">
        <w:rPr>
          <w:rFonts w:eastAsia="Yu Mincho"/>
        </w:rPr>
        <w:t xml:space="preserve"> monotherapy with PD-1/PD-L1 inhibitors like pembrolizumab for patients who are ineligible for platinum-containing chemotherapy. These treatments offer additional options for patients based on their specific medical conditions and treatment history</w:t>
      </w:r>
      <w:r w:rsidR="00BD6CE5" w:rsidRPr="00EF05D7">
        <w:rPr>
          <w:rFonts w:eastAsia="Yu Mincho"/>
        </w:rPr>
        <w:t xml:space="preserve">, but these options </w:t>
      </w:r>
      <w:r w:rsidR="004A61A6" w:rsidRPr="00EF05D7">
        <w:rPr>
          <w:rFonts w:eastAsia="Yu Mincho"/>
        </w:rPr>
        <w:t>did</w:t>
      </w:r>
      <w:r w:rsidR="00BD6CE5" w:rsidRPr="00EF05D7">
        <w:rPr>
          <w:rFonts w:eastAsia="Yu Mincho"/>
        </w:rPr>
        <w:t xml:space="preserve"> not improve </w:t>
      </w:r>
      <w:r w:rsidR="00601BF3" w:rsidRPr="00EF05D7">
        <w:rPr>
          <w:rFonts w:eastAsia="Yu Mincho"/>
        </w:rPr>
        <w:t xml:space="preserve">survival </w:t>
      </w:r>
      <w:r w:rsidR="00BE3D0C" w:rsidRPr="00EF05D7">
        <w:rPr>
          <w:lang w:val="en-GB"/>
        </w:rPr>
        <w:t>leaving a significant unmet need</w:t>
      </w:r>
      <w:r w:rsidR="007C67F5" w:rsidRPr="00EF05D7">
        <w:rPr>
          <w:lang w:val="en-GB"/>
        </w:rPr>
        <w:t xml:space="preserve"> for patients</w:t>
      </w:r>
      <w:r w:rsidR="00E21CED">
        <w:rPr>
          <w:b/>
          <w:lang w:val="en-GB"/>
        </w:rPr>
        <w:fldChar w:fldCharType="begin">
          <w:fldData xml:space="preserve">PEVuZE5vdGU+PENpdGU+PEF1dGhvcj5HYWxza3k8L0F1dGhvcj48WWVhcj4yMDIwPC9ZZWFyPjxS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</w:fldData>
        </w:fldChar>
      </w:r>
      <w:r w:rsidR="00E21CED">
        <w:rPr>
          <w:b/>
          <w:lang w:val="en-GB"/>
        </w:rPr>
        <w:instrText xml:space="preserve"> ADDIN EN.CITE </w:instrText>
      </w:r>
      <w:r w:rsidR="00E21CED">
        <w:rPr>
          <w:b/>
          <w:lang w:val="en-GB"/>
        </w:rPr>
        <w:fldChar w:fldCharType="begin">
          <w:fldData xml:space="preserve">PEVuZE5vdGU+PENpdGU+PEF1dGhvcj5HYWxza3k8L0F1dGhvcj48WWVhcj4yMDIwPC9ZZWFyPjxS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</w:fldData>
        </w:fldChar>
      </w:r>
      <w:r w:rsidR="00E21CED">
        <w:rPr>
          <w:b/>
          <w:lang w:val="en-GB"/>
        </w:rPr>
        <w:instrText xml:space="preserve"> ADDIN EN.CITE.DATA </w:instrText>
      </w:r>
      <w:r w:rsidR="00E21CED">
        <w:rPr>
          <w:b/>
          <w:lang w:val="en-GB"/>
        </w:rPr>
      </w:r>
      <w:r w:rsidR="00E21CED">
        <w:rPr>
          <w:b/>
          <w:lang w:val="en-GB"/>
        </w:rPr>
        <w:fldChar w:fldCharType="end"/>
      </w:r>
      <w:r w:rsidR="00E21CED">
        <w:rPr>
          <w:b/>
          <w:lang w:val="en-GB"/>
        </w:rPr>
      </w:r>
      <w:r w:rsidR="00E21CED">
        <w:rPr>
          <w:b/>
          <w:lang w:val="en-GB"/>
        </w:rPr>
        <w:fldChar w:fldCharType="separate"/>
      </w:r>
      <w:r w:rsidR="00E21CED" w:rsidRPr="00E21CED">
        <w:rPr>
          <w:b/>
          <w:vertAlign w:val="superscript"/>
          <w:lang w:val="en-GB"/>
        </w:rPr>
        <w:t>11, 12</w:t>
      </w:r>
      <w:r w:rsidR="00E21CED">
        <w:rPr>
          <w:b/>
          <w:lang w:val="en-GB"/>
        </w:rPr>
        <w:fldChar w:fldCharType="end"/>
      </w:r>
      <w:r w:rsidR="007C67F5" w:rsidRPr="00EF05D7">
        <w:rPr>
          <w:lang w:val="en-GB"/>
        </w:rPr>
        <w:t xml:space="preserve">. </w:t>
      </w:r>
    </w:p>
    <w:p w14:paraId="78E5595F" w14:textId="77777777" w:rsidR="00917BC2" w:rsidRDefault="00917BC2" w:rsidP="00917BC2">
      <w:pPr>
        <w:rPr>
          <w:rStyle w:val="Strong"/>
          <w:b w:val="0"/>
          <w:bCs w:val="0"/>
          <w:color w:val="000000"/>
        </w:rPr>
      </w:pPr>
    </w:p>
    <w:p w14:paraId="198FE9B3" w14:textId="76717012" w:rsidR="007939E5" w:rsidRPr="00EF05D7" w:rsidRDefault="007939E5" w:rsidP="005A5054">
      <w:pPr>
        <w:pStyle w:val="Heading3"/>
        <w:shd w:val="clear" w:color="auto" w:fill="FFFFFF"/>
        <w:spacing w:before="0" w:beforeAutospacing="0" w:after="120" w:afterAutospacing="0" w:line="312" w:lineRule="atLeast"/>
        <w:rPr>
          <w:b w:val="0"/>
          <w:bCs w:val="0"/>
          <w:i/>
          <w:iCs/>
          <w:color w:val="000000"/>
          <w:sz w:val="24"/>
          <w:szCs w:val="24"/>
        </w:rPr>
      </w:pPr>
      <w:r w:rsidRPr="00EF05D7">
        <w:rPr>
          <w:rStyle w:val="Strong"/>
          <w:b/>
          <w:bCs/>
          <w:color w:val="000000"/>
          <w:sz w:val="24"/>
          <w:szCs w:val="24"/>
        </w:rPr>
        <w:t xml:space="preserve">DEVELOPMENT &amp; CLINICAL OR PRECLINICAL </w:t>
      </w:r>
      <w:proofErr w:type="gramStart"/>
      <w:r w:rsidRPr="00EF05D7">
        <w:rPr>
          <w:rStyle w:val="Strong"/>
          <w:b/>
          <w:bCs/>
          <w:color w:val="000000"/>
          <w:sz w:val="24"/>
          <w:szCs w:val="24"/>
        </w:rPr>
        <w:t>EVIDENCES</w:t>
      </w:r>
      <w:proofErr w:type="gramEnd"/>
      <w:r w:rsidRPr="00EF05D7">
        <w:rPr>
          <w:rStyle w:val="Strong"/>
          <w:b/>
          <w:bCs/>
          <w:color w:val="000000"/>
          <w:sz w:val="24"/>
          <w:szCs w:val="24"/>
        </w:rPr>
        <w:t xml:space="preserve"> (500 words) - </w:t>
      </w:r>
      <w:r w:rsidRPr="00EF05D7">
        <w:rPr>
          <w:b w:val="0"/>
          <w:bCs w:val="0"/>
          <w:i/>
          <w:iCs/>
          <w:color w:val="000000"/>
          <w:sz w:val="24"/>
          <w:szCs w:val="24"/>
        </w:rPr>
        <w:t>History of the discovery and development of the product</w:t>
      </w:r>
    </w:p>
    <w:p w14:paraId="322FC640" w14:textId="2581A1BF" w:rsidR="001B7C33" w:rsidRPr="002C50DB" w:rsidRDefault="001B7C33" w:rsidP="001B7C33">
      <w:pPr>
        <w:rPr>
          <w:rFonts w:eastAsia="Yu Mincho"/>
        </w:rPr>
      </w:pPr>
      <w:bookmarkStart w:id="2" w:name="_Hlk201838361"/>
      <w:proofErr w:type="spellStart"/>
      <w:r w:rsidRPr="008767F4">
        <w:rPr>
          <w:rFonts w:eastAsia="Yu Mincho"/>
        </w:rPr>
        <w:t>Enfortumab</w:t>
      </w:r>
      <w:proofErr w:type="spellEnd"/>
      <w:r w:rsidRPr="008767F4">
        <w:rPr>
          <w:rFonts w:eastAsia="Yu Mincho"/>
        </w:rPr>
        <w:t xml:space="preserve">, an antibody that binds to Nectin-4 with high affinity, was discovered by </w:t>
      </w:r>
      <w:proofErr w:type="spellStart"/>
      <w:r w:rsidRPr="008767F4">
        <w:rPr>
          <w:rFonts w:eastAsia="Yu Mincho"/>
        </w:rPr>
        <w:t>Agensys</w:t>
      </w:r>
      <w:proofErr w:type="spellEnd"/>
      <w:r w:rsidRPr="008767F4">
        <w:rPr>
          <w:rFonts w:eastAsia="Yu Mincho"/>
        </w:rPr>
        <w:t xml:space="preserve"> ~15 years ago. </w:t>
      </w:r>
      <w:r w:rsidR="00254024" w:rsidRPr="008767F4">
        <w:rPr>
          <w:rFonts w:eastAsia="Yu Mincho"/>
        </w:rPr>
        <w:t xml:space="preserve">First </w:t>
      </w:r>
      <w:proofErr w:type="spellStart"/>
      <w:r w:rsidRPr="008767F4">
        <w:rPr>
          <w:rFonts w:eastAsia="Yu Mincho"/>
        </w:rPr>
        <w:t>Seagen</w:t>
      </w:r>
      <w:proofErr w:type="spellEnd"/>
      <w:r w:rsidRPr="008767F4">
        <w:rPr>
          <w:rFonts w:eastAsia="Yu Mincho"/>
        </w:rPr>
        <w:t xml:space="preserve"> and </w:t>
      </w:r>
      <w:proofErr w:type="spellStart"/>
      <w:r w:rsidRPr="008767F4">
        <w:rPr>
          <w:rFonts w:eastAsia="Yu Mincho"/>
        </w:rPr>
        <w:t>Agensys</w:t>
      </w:r>
      <w:proofErr w:type="spellEnd"/>
      <w:r w:rsidRPr="008767F4">
        <w:rPr>
          <w:rFonts w:eastAsia="Yu Mincho"/>
        </w:rPr>
        <w:t xml:space="preserve">, and later </w:t>
      </w:r>
      <w:proofErr w:type="spellStart"/>
      <w:r w:rsidRPr="008767F4">
        <w:rPr>
          <w:rFonts w:eastAsia="Yu Mincho"/>
        </w:rPr>
        <w:t>Seagen</w:t>
      </w:r>
      <w:proofErr w:type="spellEnd"/>
      <w:r w:rsidRPr="008767F4">
        <w:rPr>
          <w:rFonts w:eastAsia="Yu Mincho"/>
        </w:rPr>
        <w:t xml:space="preserve"> and Astellas, codeveloped the ADC </w:t>
      </w:r>
      <w:proofErr w:type="spellStart"/>
      <w:r w:rsidRPr="008767F4">
        <w:rPr>
          <w:rFonts w:eastAsia="Yu Mincho"/>
        </w:rPr>
        <w:t>enfortumab</w:t>
      </w:r>
      <w:proofErr w:type="spellEnd"/>
      <w:r w:rsidRPr="008767F4">
        <w:rPr>
          <w:rFonts w:eastAsia="Yu Mincho"/>
        </w:rPr>
        <w:t xml:space="preserve"> </w:t>
      </w:r>
      <w:proofErr w:type="spellStart"/>
      <w:r w:rsidRPr="008767F4">
        <w:rPr>
          <w:rFonts w:eastAsia="Yu Mincho"/>
        </w:rPr>
        <w:t>vedotin</w:t>
      </w:r>
      <w:proofErr w:type="spellEnd"/>
      <w:r w:rsidRPr="008767F4">
        <w:rPr>
          <w:rFonts w:eastAsia="Yu Mincho"/>
        </w:rPr>
        <w:t xml:space="preserve"> (EV) by combining </w:t>
      </w:r>
      <w:proofErr w:type="spellStart"/>
      <w:r w:rsidRPr="008767F4">
        <w:rPr>
          <w:rFonts w:eastAsia="Yu Mincho"/>
        </w:rPr>
        <w:t>enfortumab</w:t>
      </w:r>
      <w:proofErr w:type="spellEnd"/>
      <w:r w:rsidRPr="008767F4">
        <w:rPr>
          <w:rFonts w:eastAsia="Yu Mincho"/>
        </w:rPr>
        <w:t xml:space="preserve"> with the </w:t>
      </w:r>
      <w:proofErr w:type="spellStart"/>
      <w:r w:rsidRPr="008767F4">
        <w:rPr>
          <w:rFonts w:eastAsia="Yu Mincho"/>
        </w:rPr>
        <w:t>vedotin</w:t>
      </w:r>
      <w:proofErr w:type="spellEnd"/>
      <w:r w:rsidRPr="008767F4">
        <w:rPr>
          <w:rFonts w:eastAsia="Yu Mincho"/>
        </w:rPr>
        <w:t xml:space="preserve"> linker-payload. EV was tested in nonclinical pharmacology and toxicology studies, leading to a first-in-human Phase 1 study in 2014</w:t>
      </w:r>
      <w:r w:rsidRPr="002C50DB">
        <w:rPr>
          <w:rFonts w:eastAsia="Yu Mincho"/>
        </w:rPr>
        <w:fldChar w:fldCharType="begin"/>
      </w:r>
      <w:r w:rsidRPr="002C50DB">
        <w:rPr>
          <w:rFonts w:eastAsia="Yu Mincho"/>
        </w:rPr>
        <w:instrText xml:space="preserve"> ADDIN EN.CITE &lt;EndNote&gt;&lt;Cite ExcludeAuth="1" ExcludeYear="1"&gt;&lt;RecNum&gt;651&lt;/RecNum&gt;&lt;DisplayText&gt;&lt;style face="superscript"&gt;13&lt;/style&gt;&lt;/DisplayText&gt;&lt;record&gt;&lt;rec-number&gt;651&lt;/rec-number&gt;&lt;foreign-keys&gt;&lt;key app="EN" db-id="atdz2vxw12sd2oer5swvvr0xrz20szs25d9v" timestamp="1747339911"&gt;651&lt;/key&gt;&lt;/foreign-keys&gt;&lt;ref-type name="Web Page"&gt;12&lt;/ref-type&gt;&lt;contributors&gt;&lt;/contributors&gt;&lt;titles&gt;&lt;title&gt;NCT02091999: A Study of Escalating Doses of ASG-22CE Given as Monotherapy in Subjects With Metastatic Urothelial Cancer and Other Malignant Solid Tumors That Express Nectin-4&lt;/title&gt;&lt;/titles&gt;&lt;number&gt;15 May 2025&lt;/number&gt;&lt;dates&gt;&lt;pub-dates&gt;&lt;date&gt;01 Nov 2024&lt;/date&gt;&lt;/pub-dates&gt;&lt;/dates&gt;&lt;publisher&gt;ClinicalTrials.gov&lt;/publisher&gt;&lt;urls&gt;&lt;related-urls&gt;&lt;url&gt;https://clinicaltrials.gov/study/NCT02091999?rank=1&lt;/url&gt;&lt;/related-urls&gt;&lt;/urls&gt;&lt;/record&gt;&lt;/Cite&gt;&lt;/EndNote&gt;</w:instrText>
      </w:r>
      <w:r w:rsidRPr="002C50DB">
        <w:rPr>
          <w:rFonts w:eastAsia="Yu Mincho"/>
        </w:rPr>
        <w:fldChar w:fldCharType="separate"/>
      </w:r>
      <w:r w:rsidRPr="002C50DB">
        <w:rPr>
          <w:rFonts w:eastAsia="Yu Mincho"/>
          <w:vertAlign w:val="superscript"/>
        </w:rPr>
        <w:t>13</w:t>
      </w:r>
      <w:r w:rsidRPr="002C50DB">
        <w:rPr>
          <w:rFonts w:eastAsia="Yu Mincho"/>
        </w:rPr>
        <w:fldChar w:fldCharType="end"/>
      </w:r>
      <w:r w:rsidRPr="008767F4">
        <w:rPr>
          <w:rFonts w:eastAsia="Yu Mincho"/>
        </w:rPr>
        <w:t xml:space="preserve">. </w:t>
      </w:r>
    </w:p>
    <w:p w14:paraId="6DD54982" w14:textId="77777777" w:rsidR="001B7C33" w:rsidRPr="008767F4" w:rsidRDefault="001B7C33" w:rsidP="001B7C33">
      <w:pPr>
        <w:rPr>
          <w:rFonts w:eastAsia="Yu Mincho"/>
        </w:rPr>
      </w:pPr>
    </w:p>
    <w:p w14:paraId="2A71EC46" w14:textId="137C5B61" w:rsidR="001B7C33" w:rsidRPr="002C50DB" w:rsidRDefault="001B7C33" w:rsidP="001B7C33">
      <w:pPr>
        <w:rPr>
          <w:rFonts w:eastAsia="Yu Mincho"/>
        </w:rPr>
      </w:pPr>
      <w:r w:rsidRPr="008767F4">
        <w:rPr>
          <w:rFonts w:eastAsia="Yu Mincho"/>
        </w:rPr>
        <w:t>EV was</w:t>
      </w:r>
      <w:r w:rsidR="00254024" w:rsidRPr="008767F4">
        <w:rPr>
          <w:rFonts w:eastAsia="Yu Mincho"/>
        </w:rPr>
        <w:t xml:space="preserve"> then</w:t>
      </w:r>
      <w:r w:rsidRPr="008767F4">
        <w:rPr>
          <w:rFonts w:eastAsia="Yu Mincho"/>
        </w:rPr>
        <w:t xml:space="preserve"> tested in clinical trials targeting several </w:t>
      </w:r>
      <w:r w:rsidR="00254024" w:rsidRPr="008767F4">
        <w:rPr>
          <w:rFonts w:eastAsia="Yu Mincho"/>
        </w:rPr>
        <w:t>tumor-types</w:t>
      </w:r>
      <w:r w:rsidRPr="008767F4">
        <w:rPr>
          <w:rFonts w:eastAsia="Yu Mincho"/>
        </w:rPr>
        <w:t xml:space="preserve"> as a monotherapy before focusing on advanced urothelial carcinoma</w:t>
      </w:r>
      <w:r w:rsidRPr="002C50DB">
        <w:rPr>
          <w:rFonts w:eastAsia="Yu Mincho"/>
        </w:rPr>
        <w:fldChar w:fldCharType="begin">
          <w:fldData xml:space="preserve">PEVuZE5vdGU+PENpdGUgRXhjbHVkZUF1dGg9IjEiIEV4Y2x1ZGVZZWFyPSIxIj48UmVjTnVtPjY0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</w:fldData>
        </w:fldChar>
      </w:r>
      <w:r w:rsidRPr="002C50DB">
        <w:rPr>
          <w:rFonts w:eastAsia="Yu Mincho"/>
        </w:rPr>
        <w:instrText xml:space="preserve"> ADDIN EN.CITE </w:instrText>
      </w:r>
      <w:r w:rsidRPr="002C50DB">
        <w:rPr>
          <w:rFonts w:eastAsia="Yu Mincho"/>
        </w:rPr>
        <w:fldChar w:fldCharType="begin">
          <w:fldData xml:space="preserve">PEVuZE5vdGU+PENpdGUgRXhjbHVkZUF1dGg9IjEiIEV4Y2x1ZGVZZWFyPSIxIj48UmVjTnVtPjY0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</w:fldData>
        </w:fldChar>
      </w:r>
      <w:r w:rsidRPr="002C50DB">
        <w:rPr>
          <w:rFonts w:eastAsia="Yu Mincho"/>
        </w:rPr>
        <w:instrText xml:space="preserve"> ADDIN EN.CITE.DATA </w:instrText>
      </w:r>
      <w:r w:rsidRPr="002C50DB">
        <w:rPr>
          <w:rFonts w:eastAsia="Yu Mincho"/>
        </w:rPr>
      </w:r>
      <w:r w:rsidRPr="002C50DB">
        <w:rPr>
          <w:rFonts w:eastAsia="Yu Mincho"/>
        </w:rPr>
        <w:fldChar w:fldCharType="end"/>
      </w:r>
      <w:r w:rsidRPr="002C50DB">
        <w:rPr>
          <w:rFonts w:eastAsia="Yu Mincho"/>
        </w:rPr>
      </w:r>
      <w:r w:rsidRPr="002C50DB">
        <w:rPr>
          <w:rFonts w:eastAsia="Yu Mincho"/>
        </w:rPr>
        <w:fldChar w:fldCharType="separate"/>
      </w:r>
      <w:r w:rsidRPr="002C50DB">
        <w:rPr>
          <w:rFonts w:eastAsia="Yu Mincho"/>
          <w:vertAlign w:val="superscript"/>
        </w:rPr>
        <w:t>13-16</w:t>
      </w:r>
      <w:r w:rsidRPr="002C50DB">
        <w:rPr>
          <w:rFonts w:eastAsia="Yu Mincho"/>
        </w:rPr>
        <w:fldChar w:fldCharType="end"/>
      </w:r>
      <w:r w:rsidRPr="008767F4">
        <w:rPr>
          <w:rFonts w:eastAsia="Yu Mincho"/>
        </w:rPr>
        <w:t>. EV-201</w:t>
      </w:r>
      <w:r w:rsidRPr="002C50DB">
        <w:rPr>
          <w:rFonts w:eastAsia="Yu Mincho"/>
        </w:rPr>
        <w:fldChar w:fldCharType="begin"/>
      </w:r>
      <w:r w:rsidRPr="002C50DB">
        <w:rPr>
          <w:rFonts w:eastAsia="Yu Mincho"/>
        </w:rPr>
        <w:instrText xml:space="preserve"> ADDIN EN.CITE &lt;EndNote&gt;&lt;Cite ExcludeAuth="1" ExcludeYear="1"&gt;&lt;RecNum&gt;652&lt;/RecNum&gt;&lt;DisplayText&gt;&lt;style face="superscript"&gt;15&lt;/style&gt;&lt;/DisplayText&gt;&lt;record&gt;&lt;rec-number&gt;652&lt;/rec-number&gt;&lt;foreign-keys&gt;&lt;key app="EN" db-id="atdz2vxw12sd2oer5swvvr0xrz20szs25d9v" timestamp="1747340104"&gt;652&lt;/key&gt;&lt;/foreign-keys&gt;&lt;ref-type name="Web Page"&gt;12&lt;/ref-type&gt;&lt;contributors&gt;&lt;/contributors&gt;&lt;titles&gt;&lt;title&gt;NCT03219333: A Study of Enfortumab Vedotin for Patients With Locally Advanced or Metastatic Urothelial Bladder Cancer (EV-201)&lt;/title&gt;&lt;/titles&gt;&lt;number&gt;15 May 2025&lt;/number&gt;&lt;dates&gt;&lt;pub-dates&gt;&lt;date&gt;27 Aug 2024&lt;/date&gt;&lt;/pub-dates&gt;&lt;/dates&gt;&lt;publisher&gt;ClinicalTrials.gov&lt;/publisher&gt;&lt;urls&gt;&lt;related-urls&gt;&lt;url&gt;https://clinicaltrials.gov/study/NCT03219333?id=NCT03219333&amp;amp;rank=1&lt;/url&gt;&lt;/related-urls&gt;&lt;/urls&gt;&lt;/record&gt;&lt;/Cite&gt;&lt;/EndNote&gt;</w:instrText>
      </w:r>
      <w:r w:rsidRPr="002C50DB">
        <w:rPr>
          <w:rFonts w:eastAsia="Yu Mincho"/>
        </w:rPr>
        <w:fldChar w:fldCharType="separate"/>
      </w:r>
      <w:r w:rsidRPr="002C50DB">
        <w:rPr>
          <w:rFonts w:eastAsia="Yu Mincho"/>
          <w:vertAlign w:val="superscript"/>
        </w:rPr>
        <w:t>15</w:t>
      </w:r>
      <w:r w:rsidRPr="002C50DB">
        <w:rPr>
          <w:rFonts w:eastAsia="Yu Mincho"/>
        </w:rPr>
        <w:fldChar w:fldCharType="end"/>
      </w:r>
      <w:r w:rsidRPr="008767F4">
        <w:rPr>
          <w:rFonts w:eastAsia="Yu Mincho"/>
        </w:rPr>
        <w:t xml:space="preserve"> Cohort 1 resulted in the first accelerated approval in 2L la/</w:t>
      </w:r>
      <w:proofErr w:type="spellStart"/>
      <w:r w:rsidRPr="008767F4">
        <w:rPr>
          <w:rFonts w:eastAsia="Yu Mincho"/>
        </w:rPr>
        <w:t>mUC</w:t>
      </w:r>
      <w:proofErr w:type="spellEnd"/>
      <w:r w:rsidRPr="008767F4">
        <w:rPr>
          <w:rFonts w:eastAsia="Yu Mincho"/>
        </w:rPr>
        <w:t xml:space="preserve"> in the US. EV-201 Cohort 2 had a positive readout for platinum-naïve and cisplatin ineligible patients, setting the stage for EV-301. EV-301</w:t>
      </w:r>
      <w:r w:rsidRPr="002C50DB">
        <w:rPr>
          <w:rFonts w:eastAsia="Yu Mincho"/>
        </w:rPr>
        <w:fldChar w:fldCharType="begin"/>
      </w:r>
      <w:r w:rsidRPr="002C50DB">
        <w:rPr>
          <w:rFonts w:eastAsia="Yu Mincho"/>
        </w:rPr>
        <w:instrText xml:space="preserve"> ADDIN EN.CITE &lt;EndNote&gt;&lt;Cite ExcludeAuth="1" ExcludeYear="1"&gt;&lt;RecNum&gt;654&lt;/RecNum&gt;&lt;DisplayText&gt;&lt;style face="superscript"&gt;17&lt;/style&gt;&lt;/DisplayText&gt;&lt;record&gt;&lt;rec-number&gt;654&lt;/rec-number&gt;&lt;foreign-keys&gt;&lt;key app="EN" db-id="atdz2vxw12sd2oer5swvvr0xrz20szs25d9v" timestamp="1747340399"&gt;654&lt;/key&gt;&lt;/foreign-keys&gt;&lt;ref-type name="Web Page"&gt;12&lt;/ref-type&gt;&lt;contributors&gt;&lt;/contributors&gt;&lt;titles&gt;&lt;title&gt;NCT03474107: A Study to Evaluate Enfortumab Vedotin Versus (vs) Chemotherapy in Subjects With Previously Treated Locally Advanced or Metastatic Urothelial Cancer (EV-301)&lt;/title&gt;&lt;/titles&gt;&lt;number&gt;15 May 2025&lt;/number&gt;&lt;dates&gt;&lt;pub-dates&gt;&lt;date&gt;02 May 2025&lt;/date&gt;&lt;/pub-dates&gt;&lt;/dates&gt;&lt;publisher&gt;ClinicalTrials.gov&lt;/publisher&gt;&lt;urls&gt;&lt;related-urls&gt;&lt;url&gt;https://clinicaltrials.gov/study/NCT03474107?id=NCT03474107&amp;amp;rank=1&lt;/url&gt;&lt;/related-urls&gt;&lt;/urls&gt;&lt;/record&gt;&lt;/Cite&gt;&lt;/EndNote&gt;</w:instrText>
      </w:r>
      <w:r w:rsidRPr="002C50DB">
        <w:rPr>
          <w:rFonts w:eastAsia="Yu Mincho"/>
        </w:rPr>
        <w:fldChar w:fldCharType="separate"/>
      </w:r>
      <w:r w:rsidRPr="002C50DB">
        <w:rPr>
          <w:rFonts w:eastAsia="Yu Mincho"/>
          <w:vertAlign w:val="superscript"/>
        </w:rPr>
        <w:t>17</w:t>
      </w:r>
      <w:r w:rsidRPr="002C50DB">
        <w:rPr>
          <w:rFonts w:eastAsia="Yu Mincho"/>
        </w:rPr>
        <w:fldChar w:fldCharType="end"/>
      </w:r>
      <w:r w:rsidRPr="008767F4">
        <w:rPr>
          <w:rFonts w:eastAsia="Yu Mincho"/>
        </w:rPr>
        <w:t xml:space="preserve"> was a global, open-label, randomized phase 3 trial of EV for the treatment of patients with la/</w:t>
      </w:r>
      <w:proofErr w:type="spellStart"/>
      <w:r w:rsidRPr="008767F4">
        <w:rPr>
          <w:rFonts w:eastAsia="Yu Mincho"/>
        </w:rPr>
        <w:t>mUC</w:t>
      </w:r>
      <w:proofErr w:type="spellEnd"/>
      <w:r w:rsidRPr="008767F4">
        <w:rPr>
          <w:rFonts w:eastAsia="Yu Mincho"/>
        </w:rPr>
        <w:t xml:space="preserve"> who had previously received platinum-containing chemotherapy and had disease progression during or after treatment with a PD-1/PD-L1 inhibitor</w:t>
      </w:r>
      <w:r w:rsidRPr="002C50DB">
        <w:rPr>
          <w:rFonts w:eastAsia="Yu Mincho"/>
        </w:rPr>
        <w:fldChar w:fldCharType="begin"/>
      </w:r>
      <w:r w:rsidRPr="002C50DB">
        <w:rPr>
          <w:rFonts w:eastAsia="Yu Mincho"/>
        </w:rPr>
        <w:instrText xml:space="preserve"> ADDIN EN.CITE &lt;EndNote&gt;&lt;Cite&gt;&lt;Author&gt;Powles&lt;/Author&gt;&lt;Year&gt;2021&lt;/Year&gt;&lt;RecNum&gt;625&lt;/RecNum&gt;&lt;DisplayText&gt;&lt;style face="superscript"&gt;18&lt;/style&gt;&lt;/DisplayText&gt;&lt;record&gt;&lt;rec-number&gt;625&lt;/rec-number&gt;&lt;foreign-keys&gt;&lt;key app="EN" db-id="atdz2vxw12sd2oer5swvvr0xrz20szs25d9v" timestamp="1747331801"&gt;625&lt;/key&gt;&lt;/foreign-keys&gt;&lt;ref-type name="Journal Article"&gt;17&lt;/ref-type&gt;&lt;contributors&gt;&lt;authors&gt;&lt;author&gt;Thomas Powles&lt;/author&gt;&lt;author&gt;Jonathan E. Rosenberg&lt;/author&gt;&lt;author&gt;Guru P. Sonpavde&lt;/author&gt;&lt;author&gt;Yohann Loriot&lt;/author&gt;&lt;author&gt;Ignacio Durán&lt;/author&gt;&lt;author&gt;Jae-Lyun Lee&lt;/author&gt;&lt;author&gt;Nobuaki Matsubara&lt;/author&gt;&lt;author&gt;Christof Vulsteke&lt;/author&gt;&lt;author&gt;Daniel Castellano&lt;/author&gt;&lt;author&gt;Chunzhang Wu&lt;/author&gt;&lt;author&gt;Mary Campbell&lt;/author&gt;&lt;author&gt;Maria Matsangou&lt;/author&gt;&lt;author&gt;Daniel P. Petrylak&lt;/author&gt;&lt;/authors&gt;&lt;/contributors&gt;&lt;titles&gt;&lt;title&gt;Enfortumab Vedotin in Previously Treated Advanced Urothelial Carcinoma&lt;/title&gt;&lt;secondary-title&gt;New England Journal of Medicine&lt;/secondary-title&gt;&lt;/titles&gt;&lt;periodical&gt;&lt;full-title&gt;New England Journal of Medicine&lt;/full-title&gt;&lt;/periodical&gt;&lt;pages&gt;1125-1135&lt;/pages&gt;&lt;volume&gt;384&lt;/volume&gt;&lt;number&gt;12&lt;/number&gt;&lt;dates&gt;&lt;year&gt;2021&lt;/year&gt;&lt;/dates&gt;&lt;urls&gt;&lt;related-urls&gt;&lt;url&gt;https://www.nejm.org/doi/full/10.1056/NEJMoa2035807&lt;/url&gt;&lt;/related-urls&gt;&lt;/urls&gt;&lt;electronic-resource-num&gt;doi:10.1056/NEJMoa2035807&lt;/electronic-resource-num&gt;&lt;/record&gt;&lt;/Cite&gt;&lt;/EndNote&gt;</w:instrText>
      </w:r>
      <w:r w:rsidRPr="002C50DB">
        <w:rPr>
          <w:rFonts w:eastAsia="Yu Mincho"/>
        </w:rPr>
        <w:fldChar w:fldCharType="separate"/>
      </w:r>
      <w:r w:rsidRPr="002C50DB">
        <w:rPr>
          <w:rFonts w:eastAsia="Yu Mincho"/>
          <w:vertAlign w:val="superscript"/>
        </w:rPr>
        <w:t>18</w:t>
      </w:r>
      <w:r w:rsidRPr="002C50DB">
        <w:rPr>
          <w:rFonts w:eastAsia="Yu Mincho"/>
        </w:rPr>
        <w:fldChar w:fldCharType="end"/>
      </w:r>
      <w:r w:rsidRPr="008767F4">
        <w:rPr>
          <w:rFonts w:eastAsia="Yu Mincho"/>
        </w:rPr>
        <w:t>. Compared to the chemotherapy comparator group, EV resulted in significantly longer overall survival (OS), significantly longer progression-free survival (PFS), and had similar total and grade 3 or higher treatment-related adverse events (TRAEs).</w:t>
      </w:r>
    </w:p>
    <w:p w14:paraId="6F821092" w14:textId="77777777" w:rsidR="001B7C33" w:rsidRPr="008767F4" w:rsidRDefault="001B7C33" w:rsidP="001B7C33"/>
    <w:p w14:paraId="6BC29464" w14:textId="77777777" w:rsidR="001B7C33" w:rsidRPr="002C50DB" w:rsidRDefault="001B7C33" w:rsidP="001B7C33">
      <w:r w:rsidRPr="008767F4">
        <w:rPr>
          <w:rFonts w:eastAsia="Yu Mincho"/>
        </w:rPr>
        <w:t>EV-301 resulted in the approval of EV, marketed as PADCEV</w:t>
      </w:r>
      <w:r w:rsidRPr="008767F4">
        <w:rPr>
          <w:sz w:val="20"/>
          <w:szCs w:val="20"/>
          <w:vertAlign w:val="superscript"/>
        </w:rPr>
        <w:t>®</w:t>
      </w:r>
      <w:r w:rsidRPr="008767F4">
        <w:rPr>
          <w:rFonts w:eastAsia="Yu Mincho"/>
        </w:rPr>
        <w:t>, in la/</w:t>
      </w:r>
      <w:proofErr w:type="spellStart"/>
      <w:r w:rsidRPr="008767F4">
        <w:rPr>
          <w:rFonts w:eastAsia="Yu Mincho"/>
        </w:rPr>
        <w:t>mUC</w:t>
      </w:r>
      <w:proofErr w:type="spellEnd"/>
      <w:r w:rsidRPr="008767F4">
        <w:rPr>
          <w:rFonts w:eastAsia="Yu Mincho"/>
        </w:rPr>
        <w:t xml:space="preserve"> </w:t>
      </w:r>
      <w:r w:rsidRPr="008767F4">
        <w:t xml:space="preserve">as monotherapy for patients who have previously received a PD-1/PD-L1 inhibitor and platinum-containing chemotherapy. </w:t>
      </w:r>
    </w:p>
    <w:p w14:paraId="22C3BB23" w14:textId="77777777" w:rsidR="001B7C33" w:rsidRPr="008767F4" w:rsidRDefault="001B7C33" w:rsidP="001B7C33"/>
    <w:p w14:paraId="49EEFC77" w14:textId="7DC1789D" w:rsidR="001B7C33" w:rsidRPr="002C50DB" w:rsidRDefault="001B7C33" w:rsidP="001B7C33">
      <w:pPr>
        <w:rPr>
          <w:rFonts w:eastAsia="Yu Mincho"/>
        </w:rPr>
      </w:pPr>
      <w:r w:rsidRPr="008767F4">
        <w:t xml:space="preserve">Meanwhile, preclinical studies demonstrated that the combination of </w:t>
      </w:r>
      <w:r w:rsidRPr="008767F4">
        <w:rPr>
          <w:rFonts w:eastAsia="Yu Mincho"/>
        </w:rPr>
        <w:t>PADCEV</w:t>
      </w:r>
      <w:r w:rsidRPr="008767F4">
        <w:rPr>
          <w:sz w:val="20"/>
          <w:szCs w:val="20"/>
          <w:vertAlign w:val="superscript"/>
        </w:rPr>
        <w:t>®</w:t>
      </w:r>
      <w:r w:rsidRPr="008767F4">
        <w:rPr>
          <w:rFonts w:eastAsia="Yu Mincho"/>
        </w:rPr>
        <w:t xml:space="preserve"> </w:t>
      </w:r>
      <w:r w:rsidRPr="008767F4">
        <w:t>and checkpoint inhibitors (CPIs) enhanced anti-tumor activity with lasting antitumor immunity</w:t>
      </w:r>
      <w:r w:rsidRPr="002C50DB">
        <w:fldChar w:fldCharType="begin">
          <w:fldData xml:space="preserve">PEVuZE5vdGU+PENpdGU+PEF1dGhvcj5MaXU8L0F1dGhvcj48WWVhcj4yMDIwPC9ZZWFyPjxSZWNO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</w:fldData>
        </w:fldChar>
      </w:r>
      <w:r w:rsidRPr="002C50DB">
        <w:instrText xml:space="preserve"> ADDIN EN.CITE </w:instrText>
      </w:r>
      <w:r w:rsidRPr="002C50DB">
        <w:fldChar w:fldCharType="begin">
          <w:fldData xml:space="preserve">PEVuZE5vdGU+PENpdGU+PEF1dGhvcj5MaXU8L0F1dGhvcj48WWVhcj4yMDIwPC9ZZWFyPjxSZWNO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</w:fldData>
        </w:fldChar>
      </w:r>
      <w:r w:rsidRPr="002C50DB">
        <w:instrText xml:space="preserve"> ADDIN EN.CITE.DATA </w:instrText>
      </w:r>
      <w:r w:rsidRPr="002C50DB">
        <w:fldChar w:fldCharType="end"/>
      </w:r>
      <w:r w:rsidRPr="002C50DB">
        <w:fldChar w:fldCharType="separate"/>
      </w:r>
      <w:r w:rsidRPr="002C50DB">
        <w:rPr>
          <w:vertAlign w:val="superscript"/>
        </w:rPr>
        <w:t>19, 20</w:t>
      </w:r>
      <w:r w:rsidRPr="002C50DB">
        <w:fldChar w:fldCharType="end"/>
      </w:r>
      <w:r w:rsidRPr="008767F4">
        <w:t>. Th</w:t>
      </w:r>
      <w:r w:rsidR="00F56A99" w:rsidRPr="008767F4">
        <w:t>ese data</w:t>
      </w:r>
      <w:r w:rsidRPr="008767F4">
        <w:t xml:space="preserve"> suggested complimentary mechanisms of action and was pursued in EV-103</w:t>
      </w:r>
      <w:r w:rsidRPr="002C50DB">
        <w:fldChar w:fldCharType="begin">
          <w:fldData xml:space="preserve">PEVuZE5vdGU+PENpdGUgRXhjbHVkZUF1dGg9IjEiIEV4Y2x1ZGVZZWFyPSIxIj48UmVjTnVtPjY0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=
</w:fldData>
        </w:fldChar>
      </w:r>
      <w:r w:rsidRPr="002C50DB">
        <w:instrText xml:space="preserve"> ADDIN EN.CITE </w:instrText>
      </w:r>
      <w:r w:rsidRPr="002C50DB">
        <w:fldChar w:fldCharType="begin">
          <w:fldData xml:space="preserve">PEVuZE5vdGU+PENpdGUgRXhjbHVkZUF1dGg9IjEiIEV4Y2x1ZGVZZWFyPSIxIj48UmVjTnVtPjY0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=
</w:fldData>
        </w:fldChar>
      </w:r>
      <w:r w:rsidRPr="002C50DB">
        <w:instrText xml:space="preserve"> ADDIN EN.CITE.DATA </w:instrText>
      </w:r>
      <w:r w:rsidRPr="002C50DB">
        <w:fldChar w:fldCharType="end"/>
      </w:r>
      <w:r w:rsidRPr="002C50DB">
        <w:fldChar w:fldCharType="separate"/>
      </w:r>
      <w:r w:rsidRPr="002C50DB">
        <w:rPr>
          <w:vertAlign w:val="superscript"/>
        </w:rPr>
        <w:t>14, 21</w:t>
      </w:r>
      <w:r w:rsidRPr="002C50DB">
        <w:fldChar w:fldCharType="end"/>
      </w:r>
      <w:r w:rsidRPr="008767F4">
        <w:t xml:space="preserve">, a Phase 1/2 trial that tested </w:t>
      </w:r>
      <w:r w:rsidRPr="008767F4">
        <w:rPr>
          <w:rFonts w:eastAsia="Yu Mincho"/>
        </w:rPr>
        <w:t>PADCEV</w:t>
      </w:r>
      <w:r w:rsidRPr="008767F4">
        <w:rPr>
          <w:sz w:val="20"/>
          <w:szCs w:val="20"/>
          <w:vertAlign w:val="superscript"/>
        </w:rPr>
        <w:t>®</w:t>
      </w:r>
      <w:r w:rsidRPr="008767F4">
        <w:rPr>
          <w:rFonts w:eastAsia="Yu Mincho"/>
        </w:rPr>
        <w:t xml:space="preserve"> </w:t>
      </w:r>
      <w:r w:rsidRPr="008767F4">
        <w:t>in combination with the CPI pembrolizumab. Data from EV-103 led to the accelerated FDA approval of PADCEV plus pembrolizumab in the US, paving the way for the practice changing phase 3 clinical trial, EV-302</w:t>
      </w:r>
      <w:r w:rsidRPr="002C50DB">
        <w:fldChar w:fldCharType="begin">
          <w:fldData xml:space="preserve">PEVuZE5vdGU+PENpdGUgRXhjbHVkZUF1dGg9IjEiIEV4Y2x1ZGVZZWFyPSIxIj48UmVjTnVtPjY1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</w:fldData>
        </w:fldChar>
      </w:r>
      <w:r w:rsidRPr="002C50DB">
        <w:instrText xml:space="preserve"> ADDIN EN.CITE </w:instrText>
      </w:r>
      <w:r w:rsidRPr="002C50DB">
        <w:fldChar w:fldCharType="begin">
          <w:fldData xml:space="preserve">PEVuZE5vdGU+PENpdGUgRXhjbHVkZUF1dGg9IjEiIEV4Y2x1ZGVZZWFyPSIxIj48UmVjTnVtPjY1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</w:fldData>
        </w:fldChar>
      </w:r>
      <w:r w:rsidRPr="002C50DB">
        <w:instrText xml:space="preserve"> ADDIN EN.CITE.DATA </w:instrText>
      </w:r>
      <w:r w:rsidRPr="002C50DB">
        <w:fldChar w:fldCharType="end"/>
      </w:r>
      <w:r w:rsidRPr="002C50DB">
        <w:fldChar w:fldCharType="separate"/>
      </w:r>
      <w:r w:rsidRPr="002C50DB">
        <w:rPr>
          <w:vertAlign w:val="superscript"/>
        </w:rPr>
        <w:t>22, 23</w:t>
      </w:r>
      <w:r w:rsidRPr="002C50DB">
        <w:fldChar w:fldCharType="end"/>
      </w:r>
      <w:r w:rsidRPr="008767F4">
        <w:t>.</w:t>
      </w:r>
      <w:r w:rsidRPr="002C50DB">
        <w:t xml:space="preserve">  </w:t>
      </w:r>
    </w:p>
    <w:p w14:paraId="70583765" w14:textId="77777777" w:rsidR="001B7C33" w:rsidRPr="008767F4" w:rsidRDefault="001B7C33" w:rsidP="001B7C33"/>
    <w:p w14:paraId="0352198D" w14:textId="77777777" w:rsidR="001B7C33" w:rsidRPr="008767F4" w:rsidRDefault="001B7C33" w:rsidP="001B7C33">
      <w:r w:rsidRPr="008767F4">
        <w:lastRenderedPageBreak/>
        <w:t>EV-302 is a global, open-label, randomized trial to compare the ef</w:t>
      </w:r>
      <w:r w:rsidRPr="008767F4">
        <w:softHyphen/>
        <w:t xml:space="preserve">ficacy and safety of </w:t>
      </w:r>
      <w:r w:rsidRPr="008767F4">
        <w:rPr>
          <w:rFonts w:eastAsia="Yu Mincho"/>
        </w:rPr>
        <w:t>PADCEV</w:t>
      </w:r>
      <w:r w:rsidRPr="008767F4">
        <w:rPr>
          <w:sz w:val="20"/>
          <w:szCs w:val="20"/>
          <w:vertAlign w:val="superscript"/>
        </w:rPr>
        <w:t>®</w:t>
      </w:r>
      <w:r w:rsidRPr="008767F4">
        <w:rPr>
          <w:rFonts w:eastAsia="Yu Mincho"/>
        </w:rPr>
        <w:t xml:space="preserve"> </w:t>
      </w:r>
      <w:r w:rsidRPr="008767F4">
        <w:t>plus pembrolizumab to that of platinum-based chemotherapy in patients with previously untreated la/</w:t>
      </w:r>
      <w:proofErr w:type="spellStart"/>
      <w:r w:rsidRPr="008767F4">
        <w:t>mUC</w:t>
      </w:r>
      <w:proofErr w:type="spellEnd"/>
      <w:r w:rsidRPr="008767F4">
        <w:t>. Study endpoints were:</w:t>
      </w:r>
    </w:p>
    <w:p w14:paraId="7FAAF36F" w14:textId="77777777" w:rsidR="001B7C33" w:rsidRPr="002C50DB" w:rsidRDefault="001B7C33" w:rsidP="001B7C33"/>
    <w:p w14:paraId="5C49F8E3" w14:textId="77777777" w:rsidR="001B7C33" w:rsidRPr="008767F4" w:rsidRDefault="001B7C33" w:rsidP="001B7C33">
      <w:pPr>
        <w:pStyle w:val="ListParagraph"/>
        <w:numPr>
          <w:ilvl w:val="0"/>
          <w:numId w:val="22"/>
        </w:numPr>
      </w:pPr>
      <w:r w:rsidRPr="008767F4">
        <w:t xml:space="preserve">PFS was longer in the </w:t>
      </w:r>
      <w:r w:rsidRPr="008767F4">
        <w:rPr>
          <w:rFonts w:eastAsia="Yu Mincho"/>
        </w:rPr>
        <w:t>PADCEV</w:t>
      </w:r>
      <w:r w:rsidRPr="008767F4">
        <w:rPr>
          <w:sz w:val="20"/>
          <w:szCs w:val="20"/>
          <w:vertAlign w:val="superscript"/>
        </w:rPr>
        <w:t>®</w:t>
      </w:r>
      <w:r w:rsidRPr="008767F4">
        <w:rPr>
          <w:rFonts w:eastAsia="Yu Mincho"/>
        </w:rPr>
        <w:t xml:space="preserve"> </w:t>
      </w:r>
      <w:r w:rsidRPr="008767F4">
        <w:t>–pembrolizumab group than in the chemotherapy group (median, 12.5 months vs. 6.3 months; hazard ratio for disease progression or death, 0.45; 95% CI, 0.38 to 0.54; P&lt;0.001).</w:t>
      </w:r>
    </w:p>
    <w:p w14:paraId="1CDE0E49" w14:textId="77777777" w:rsidR="001B7C33" w:rsidRPr="008767F4" w:rsidRDefault="001B7C33" w:rsidP="001B7C33">
      <w:pPr>
        <w:pStyle w:val="ListParagraph"/>
        <w:numPr>
          <w:ilvl w:val="0"/>
          <w:numId w:val="22"/>
        </w:numPr>
      </w:pPr>
      <w:r w:rsidRPr="008767F4">
        <w:t xml:space="preserve">OS was longer in the </w:t>
      </w:r>
      <w:r w:rsidRPr="008767F4">
        <w:rPr>
          <w:rFonts w:eastAsia="Yu Mincho"/>
        </w:rPr>
        <w:t>PADCEV</w:t>
      </w:r>
      <w:r w:rsidRPr="008767F4">
        <w:rPr>
          <w:sz w:val="20"/>
          <w:szCs w:val="20"/>
          <w:vertAlign w:val="superscript"/>
        </w:rPr>
        <w:t>®</w:t>
      </w:r>
      <w:r w:rsidRPr="008767F4">
        <w:t>-pembrolizumab group (median, 31.5 months vs. 16.1 months; hazard ratio for death, 0.47; 95% CI, 0.38 to 0.58; P&lt;0.001).</w:t>
      </w:r>
      <w:r w:rsidRPr="008767F4">
        <w:rPr>
          <w:rFonts w:eastAsia="Yu Mincho"/>
        </w:rPr>
        <w:t xml:space="preserve"> </w:t>
      </w:r>
    </w:p>
    <w:p w14:paraId="0DD6B6A0" w14:textId="77777777" w:rsidR="001B7C33" w:rsidRPr="008767F4" w:rsidRDefault="001B7C33" w:rsidP="001B7C33">
      <w:pPr>
        <w:pStyle w:val="ListParagraph"/>
        <w:numPr>
          <w:ilvl w:val="0"/>
          <w:numId w:val="22"/>
        </w:numPr>
      </w:pPr>
      <w:r w:rsidRPr="008767F4">
        <w:rPr>
          <w:rFonts w:eastAsia="Yu Mincho"/>
        </w:rPr>
        <w:t>TRAEs of grade 3 or higher occurred in 55.9% of the patients in the PADCEV</w:t>
      </w:r>
      <w:r w:rsidRPr="008767F4">
        <w:rPr>
          <w:sz w:val="20"/>
          <w:szCs w:val="20"/>
          <w:vertAlign w:val="superscript"/>
        </w:rPr>
        <w:t>®</w:t>
      </w:r>
      <w:r w:rsidRPr="008767F4">
        <w:rPr>
          <w:rFonts w:eastAsia="Yu Mincho"/>
        </w:rPr>
        <w:t>–pembrolizumab group and in 69.5% of those in the chemotherapy group.</w:t>
      </w:r>
    </w:p>
    <w:p w14:paraId="0128E322" w14:textId="77777777" w:rsidR="001B7C33" w:rsidRPr="00680A34" w:rsidRDefault="001B7C33" w:rsidP="001B7C33"/>
    <w:p w14:paraId="189E3C03" w14:textId="77777777" w:rsidR="001B7C33" w:rsidRPr="002C50DB" w:rsidRDefault="001B7C33" w:rsidP="001B7C33">
      <w:pPr>
        <w:rPr>
          <w:color w:val="000000"/>
        </w:rPr>
      </w:pPr>
      <w:r w:rsidRPr="008767F4">
        <w:t>Presenting EV-302’s results at ESMO in October 2023, speaker Thomas Powles identified PADCEV</w:t>
      </w:r>
      <w:r w:rsidRPr="008767F4">
        <w:rPr>
          <w:sz w:val="20"/>
          <w:szCs w:val="20"/>
          <w:vertAlign w:val="superscript"/>
        </w:rPr>
        <w:t>®</w:t>
      </w:r>
      <w:r w:rsidRPr="008767F4">
        <w:t xml:space="preserve"> plus pembrolizumab as a potential new standard of care for 1L la/</w:t>
      </w:r>
      <w:proofErr w:type="spellStart"/>
      <w:r w:rsidRPr="008767F4">
        <w:t>mUC</w:t>
      </w:r>
      <w:proofErr w:type="spellEnd"/>
      <w:r w:rsidRPr="008767F4">
        <w:t xml:space="preserve"> due to its “transformative” clinical benefit in bladder cancer</w:t>
      </w:r>
      <w:r w:rsidRPr="002C50DB">
        <w:fldChar w:fldCharType="begin">
          <w:fldData xml:space="preserve">PEVuZE5vdGU+PENpdGU+PEF1dGhvcj5Qb3dsZXM8L0F1dGhvcj48WWVhcj4yMDI0PC9ZZWFyPjxS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==
</w:fldData>
        </w:fldChar>
      </w:r>
      <w:r w:rsidRPr="002C50DB">
        <w:instrText xml:space="preserve"> ADDIN EN.CITE </w:instrText>
      </w:r>
      <w:r w:rsidRPr="002C50DB">
        <w:fldChar w:fldCharType="begin">
          <w:fldData xml:space="preserve">PEVuZE5vdGU+PENpdGU+PEF1dGhvcj5Qb3dsZXM8L0F1dGhvcj48WWVhcj4yMDI0PC9ZZWFyPjxS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==
</w:fldData>
        </w:fldChar>
      </w:r>
      <w:r w:rsidRPr="002C50DB">
        <w:instrText xml:space="preserve"> ADDIN EN.CITE.DATA </w:instrText>
      </w:r>
      <w:r w:rsidRPr="002C50DB">
        <w:fldChar w:fldCharType="end"/>
      </w:r>
      <w:r w:rsidRPr="002C50DB">
        <w:fldChar w:fldCharType="separate"/>
      </w:r>
      <w:r w:rsidRPr="002C50DB">
        <w:rPr>
          <w:vertAlign w:val="superscript"/>
        </w:rPr>
        <w:t>23, 24</w:t>
      </w:r>
      <w:r w:rsidRPr="002C50DB">
        <w:fldChar w:fldCharType="end"/>
      </w:r>
      <w:r w:rsidRPr="008767F4">
        <w:t xml:space="preserve">. In December 2023, Pfizer acquired </w:t>
      </w:r>
      <w:proofErr w:type="spellStart"/>
      <w:r w:rsidRPr="008767F4">
        <w:t>Seagen</w:t>
      </w:r>
      <w:proofErr w:type="spellEnd"/>
      <w:r w:rsidRPr="008767F4">
        <w:t>, and Pfizer and Astellas expanded PADCEV</w:t>
      </w:r>
      <w:r w:rsidRPr="008767F4">
        <w:rPr>
          <w:sz w:val="20"/>
          <w:szCs w:val="20"/>
          <w:vertAlign w:val="superscript"/>
        </w:rPr>
        <w:t>®</w:t>
      </w:r>
      <w:r w:rsidRPr="008767F4">
        <w:t>’s approval to 60 countries worldwide in 1L and 2L la/</w:t>
      </w:r>
      <w:proofErr w:type="spellStart"/>
      <w:r w:rsidRPr="008767F4">
        <w:t>mUC</w:t>
      </w:r>
      <w:proofErr w:type="spellEnd"/>
      <w:r w:rsidRPr="008767F4">
        <w:t>, highlighting the regulatory enthusiasm in making PADCEV</w:t>
      </w:r>
      <w:r w:rsidRPr="008767F4">
        <w:rPr>
          <w:sz w:val="20"/>
          <w:szCs w:val="20"/>
          <w:vertAlign w:val="superscript"/>
        </w:rPr>
        <w:t>®</w:t>
      </w:r>
      <w:r w:rsidRPr="008767F4">
        <w:t xml:space="preserve"> available to patients. PADCEV</w:t>
      </w:r>
      <w:r w:rsidRPr="008767F4">
        <w:rPr>
          <w:sz w:val="20"/>
          <w:szCs w:val="20"/>
          <w:vertAlign w:val="superscript"/>
        </w:rPr>
        <w:t>®</w:t>
      </w:r>
      <w:r w:rsidRPr="008767F4">
        <w:t xml:space="preserve"> plus pembrolizumab has become 1L in la/</w:t>
      </w:r>
      <w:proofErr w:type="spellStart"/>
      <w:r w:rsidRPr="008767F4">
        <w:t>mUC</w:t>
      </w:r>
      <w:proofErr w:type="spellEnd"/>
      <w:r w:rsidRPr="008767F4">
        <w:t xml:space="preserve"> in the US</w:t>
      </w:r>
      <w:r w:rsidRPr="002C50DB">
        <w:t>,</w:t>
      </w:r>
      <w:r w:rsidRPr="008767F4">
        <w:t xml:space="preserve"> and its rapid adoption has garnered mega-blockbuster status, demonstrating its acceptance as a new standard of care in a treatment landscape that had been unchanged for decades.</w:t>
      </w:r>
    </w:p>
    <w:bookmarkEnd w:id="2"/>
    <w:p w14:paraId="57B49661" w14:textId="0F80F237" w:rsidR="004F0904" w:rsidRPr="004F0904" w:rsidRDefault="00262E1E" w:rsidP="004F0904">
      <w:pPr>
        <w:pStyle w:val="Heading2"/>
        <w:rPr>
          <w:sz w:val="24"/>
          <w:szCs w:val="24"/>
          <w:lang w:val="en-GB"/>
        </w:rPr>
      </w:pPr>
      <w:r w:rsidRPr="004F0904">
        <w:rPr>
          <w:sz w:val="24"/>
          <w:szCs w:val="24"/>
          <w:lang w:val="en-GB"/>
        </w:rPr>
        <w:t>Innovations</w:t>
      </w:r>
      <w:r w:rsidR="00E84FE0" w:rsidRPr="004F0904">
        <w:rPr>
          <w:sz w:val="24"/>
          <w:szCs w:val="24"/>
          <w:lang w:val="en-GB"/>
        </w:rPr>
        <w:t xml:space="preserve"> </w:t>
      </w:r>
      <w:r w:rsidR="004F0904">
        <w:rPr>
          <w:sz w:val="24"/>
          <w:szCs w:val="24"/>
          <w:lang w:val="en-GB"/>
        </w:rPr>
        <w:t>(500 words)</w:t>
      </w:r>
    </w:p>
    <w:p w14:paraId="0CFCEFB6" w14:textId="66E4BBE8" w:rsidR="0051099B" w:rsidRPr="008767F4" w:rsidRDefault="000515B9" w:rsidP="2825FCE1">
      <w:pPr>
        <w:pStyle w:val="NormalWeb"/>
        <w:spacing w:before="0" w:beforeAutospacing="0" w:after="120" w:afterAutospacing="0"/>
      </w:pPr>
      <w:bookmarkStart w:id="3" w:name="_Hlk201838972"/>
      <w:r w:rsidRPr="008767F4">
        <w:rPr>
          <w:lang w:val="en-GB"/>
        </w:rPr>
        <w:t xml:space="preserve">ADCs require </w:t>
      </w:r>
      <w:r w:rsidR="000C0564" w:rsidRPr="008767F4">
        <w:rPr>
          <w:lang w:val="en-GB"/>
        </w:rPr>
        <w:t xml:space="preserve">each of </w:t>
      </w:r>
      <w:r w:rsidR="009B7CC0" w:rsidRPr="008767F4">
        <w:rPr>
          <w:lang w:val="en-GB"/>
        </w:rPr>
        <w:t xml:space="preserve">their </w:t>
      </w:r>
      <w:r w:rsidR="00C85D4E" w:rsidRPr="008767F4">
        <w:rPr>
          <w:lang w:val="en-GB"/>
        </w:rPr>
        <w:t xml:space="preserve">components to </w:t>
      </w:r>
      <w:r w:rsidR="004E25C6" w:rsidRPr="008767F4">
        <w:rPr>
          <w:lang w:val="en-GB"/>
        </w:rPr>
        <w:t xml:space="preserve">work together </w:t>
      </w:r>
      <w:r w:rsidR="00896B25" w:rsidRPr="008767F4">
        <w:rPr>
          <w:lang w:val="en-GB"/>
        </w:rPr>
        <w:t>for</w:t>
      </w:r>
      <w:r w:rsidR="009B7CC0" w:rsidRPr="008767F4">
        <w:rPr>
          <w:lang w:val="en-GB"/>
        </w:rPr>
        <w:t xml:space="preserve"> </w:t>
      </w:r>
      <w:r w:rsidR="00413696">
        <w:rPr>
          <w:lang w:val="en-GB"/>
        </w:rPr>
        <w:t>clinical success</w:t>
      </w:r>
      <w:r w:rsidR="004E25C6" w:rsidRPr="008767F4">
        <w:rPr>
          <w:lang w:val="en-GB"/>
        </w:rPr>
        <w:t xml:space="preserve">. </w:t>
      </w:r>
      <w:r w:rsidR="00D50389" w:rsidRPr="008767F4">
        <w:rPr>
          <w:lang w:val="en-GB"/>
        </w:rPr>
        <w:t>The</w:t>
      </w:r>
      <w:r w:rsidR="004E25C6" w:rsidRPr="008767F4">
        <w:rPr>
          <w:lang w:val="en-GB"/>
        </w:rPr>
        <w:t xml:space="preserve"> </w:t>
      </w:r>
      <w:proofErr w:type="spellStart"/>
      <w:r w:rsidR="004E25C6" w:rsidRPr="008767F4">
        <w:rPr>
          <w:lang w:val="en-GB"/>
        </w:rPr>
        <w:t>tumor</w:t>
      </w:r>
      <w:proofErr w:type="spellEnd"/>
      <w:r w:rsidR="00D50389" w:rsidRPr="008767F4">
        <w:rPr>
          <w:lang w:val="en-GB"/>
        </w:rPr>
        <w:t>-</w:t>
      </w:r>
      <w:r w:rsidR="004E25C6" w:rsidRPr="008767F4">
        <w:rPr>
          <w:lang w:val="en-GB"/>
        </w:rPr>
        <w:t xml:space="preserve">associated target, </w:t>
      </w:r>
      <w:r w:rsidR="00B35BA9" w:rsidRPr="008767F4">
        <w:rPr>
          <w:lang w:val="en-GB"/>
        </w:rPr>
        <w:t xml:space="preserve">antibody, </w:t>
      </w:r>
      <w:r w:rsidR="00A11C70" w:rsidRPr="008767F4">
        <w:rPr>
          <w:lang w:val="en-GB"/>
        </w:rPr>
        <w:t>drug linker, and payload play vital roles in</w:t>
      </w:r>
      <w:r w:rsidR="004E25C6" w:rsidRPr="008767F4">
        <w:rPr>
          <w:lang w:val="en-GB"/>
        </w:rPr>
        <w:t xml:space="preserve"> </w:t>
      </w:r>
      <w:r w:rsidR="009B7CC0" w:rsidRPr="008767F4">
        <w:rPr>
          <w:lang w:val="en-GB"/>
        </w:rPr>
        <w:t xml:space="preserve">an </w:t>
      </w:r>
      <w:r w:rsidR="004E25C6" w:rsidRPr="008767F4">
        <w:rPr>
          <w:lang w:val="en-GB"/>
        </w:rPr>
        <w:t>AD</w:t>
      </w:r>
      <w:r w:rsidR="00A11C70" w:rsidRPr="008767F4">
        <w:rPr>
          <w:lang w:val="en-GB"/>
        </w:rPr>
        <w:t>C</w:t>
      </w:r>
      <w:r w:rsidR="00D50389" w:rsidRPr="008767F4">
        <w:rPr>
          <w:lang w:val="en-GB"/>
        </w:rPr>
        <w:t>’</w:t>
      </w:r>
      <w:r w:rsidR="00A11C70" w:rsidRPr="008767F4">
        <w:rPr>
          <w:lang w:val="en-GB"/>
        </w:rPr>
        <w:t xml:space="preserve">s </w:t>
      </w:r>
      <w:r w:rsidR="00B70A33" w:rsidRPr="008767F4">
        <w:rPr>
          <w:lang w:val="en-GB"/>
        </w:rPr>
        <w:t xml:space="preserve">clinical performance. </w:t>
      </w:r>
      <w:r w:rsidR="00553A75" w:rsidRPr="008767F4">
        <w:rPr>
          <w:lang w:val="en-GB"/>
        </w:rPr>
        <w:t>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="007D2147" w:rsidRPr="008767F4">
        <w:rPr>
          <w:lang w:val="en-GB"/>
        </w:rPr>
        <w:t xml:space="preserve"> is the first approved ADC targeting</w:t>
      </w:r>
      <w:r w:rsidR="00553A75" w:rsidRPr="008767F4">
        <w:rPr>
          <w:lang w:val="en-GB"/>
        </w:rPr>
        <w:t xml:space="preserve"> </w:t>
      </w:r>
      <w:r w:rsidR="002E2BB9" w:rsidRPr="008767F4">
        <w:rPr>
          <w:lang w:val="en-GB"/>
        </w:rPr>
        <w:t>Nectin</w:t>
      </w:r>
      <w:r w:rsidR="00DC6FF7" w:rsidRPr="008767F4">
        <w:rPr>
          <w:lang w:val="en-GB"/>
        </w:rPr>
        <w:t>-</w:t>
      </w:r>
      <w:r w:rsidR="002E2BB9" w:rsidRPr="008767F4">
        <w:rPr>
          <w:lang w:val="en-GB"/>
        </w:rPr>
        <w:t>4</w:t>
      </w:r>
      <w:r w:rsidR="00553A75" w:rsidRPr="008767F4">
        <w:rPr>
          <w:lang w:val="en-GB"/>
        </w:rPr>
        <w:t>,</w:t>
      </w:r>
      <w:r w:rsidR="00DC6FF7" w:rsidRPr="008767F4">
        <w:rPr>
          <w:lang w:val="en-GB"/>
        </w:rPr>
        <w:t xml:space="preserve"> </w:t>
      </w:r>
      <w:r w:rsidR="007D2147" w:rsidRPr="008767F4">
        <w:rPr>
          <w:lang w:val="en-GB"/>
        </w:rPr>
        <w:t xml:space="preserve">a </w:t>
      </w:r>
      <w:proofErr w:type="spellStart"/>
      <w:r w:rsidR="007D2147" w:rsidRPr="008767F4">
        <w:rPr>
          <w:lang w:val="en-GB"/>
        </w:rPr>
        <w:t>tumor</w:t>
      </w:r>
      <w:proofErr w:type="spellEnd"/>
      <w:r w:rsidR="004456D6" w:rsidRPr="008767F4">
        <w:rPr>
          <w:lang w:val="en-GB"/>
        </w:rPr>
        <w:t>-associated</w:t>
      </w:r>
      <w:r w:rsidR="007D2147" w:rsidRPr="008767F4">
        <w:rPr>
          <w:lang w:val="en-GB"/>
        </w:rPr>
        <w:t xml:space="preserve"> antigen with </w:t>
      </w:r>
      <w:r w:rsidR="004C31E6" w:rsidRPr="008767F4">
        <w:rPr>
          <w:lang w:val="en-GB"/>
        </w:rPr>
        <w:t>consistently</w:t>
      </w:r>
      <w:r w:rsidR="00DC6FF7" w:rsidRPr="008767F4">
        <w:rPr>
          <w:lang w:val="en-GB"/>
        </w:rPr>
        <w:t xml:space="preserve"> high </w:t>
      </w:r>
      <w:r w:rsidR="00553A75" w:rsidRPr="008767F4">
        <w:rPr>
          <w:lang w:val="en-GB"/>
        </w:rPr>
        <w:t xml:space="preserve">expression </w:t>
      </w:r>
      <w:r w:rsidR="00B70A33" w:rsidRPr="008767F4">
        <w:rPr>
          <w:lang w:val="en-GB"/>
        </w:rPr>
        <w:t>in</w:t>
      </w:r>
      <w:r w:rsidR="004C31E6" w:rsidRPr="008767F4">
        <w:rPr>
          <w:lang w:val="en-GB"/>
        </w:rPr>
        <w:t xml:space="preserve"> conventional urothelial carcinoma</w:t>
      </w:r>
      <w:r w:rsidR="00413A7F" w:rsidRPr="008767F4">
        <w:rPr>
          <w:lang w:val="en-GB"/>
        </w:rPr>
        <w:t xml:space="preserve"> </w:t>
      </w:r>
      <w:r w:rsidR="00B35BA9" w:rsidRPr="008767F4">
        <w:rPr>
          <w:lang w:val="en-GB"/>
        </w:rPr>
        <w:t xml:space="preserve">but </w:t>
      </w:r>
      <w:r w:rsidR="00413A7F" w:rsidRPr="008767F4">
        <w:rPr>
          <w:lang w:val="en-GB"/>
        </w:rPr>
        <w:t xml:space="preserve">limited </w:t>
      </w:r>
      <w:r w:rsidR="006606B0" w:rsidRPr="008767F4">
        <w:rPr>
          <w:lang w:val="en-GB"/>
        </w:rPr>
        <w:t>expression on normal tissues</w:t>
      </w:r>
      <w:r w:rsidR="00E21CED" w:rsidRPr="008767F4">
        <w:rPr>
          <w:lang w:val="en-GB"/>
        </w:rPr>
        <w:fldChar w:fldCharType="begin">
          <w:fldData xml:space="preserve">PEVuZE5vdGU+PENpdGU+PEF1dGhvcj5IZWF0aDwvQXV0aG9yPjxZZWFyPjIwMjE8L1llYXI+PFJl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</w:fldData>
        </w:fldChar>
      </w:r>
      <w:r w:rsidR="00E21CED" w:rsidRPr="008767F4">
        <w:rPr>
          <w:lang w:val="en-GB"/>
        </w:rPr>
        <w:instrText xml:space="preserve"> ADDIN EN.CITE </w:instrText>
      </w:r>
      <w:r w:rsidR="00E21CED" w:rsidRPr="008767F4">
        <w:rPr>
          <w:lang w:val="en-GB"/>
        </w:rPr>
        <w:fldChar w:fldCharType="begin">
          <w:fldData xml:space="preserve">PEVuZE5vdGU+PENpdGU+PEF1dGhvcj5IZWF0aDwvQXV0aG9yPjxZZWFyPjIwMjE8L1llYXI+PFJl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</w:fldData>
        </w:fldChar>
      </w:r>
      <w:r w:rsidR="00E21CED" w:rsidRPr="008767F4">
        <w:rPr>
          <w:lang w:val="en-GB"/>
        </w:rPr>
        <w:instrText xml:space="preserve"> ADDIN EN.CITE.DATA </w:instrText>
      </w:r>
      <w:r w:rsidR="00E21CED" w:rsidRPr="008767F4">
        <w:rPr>
          <w:lang w:val="en-GB"/>
        </w:rPr>
      </w:r>
      <w:r w:rsidR="00E21CED" w:rsidRPr="008767F4">
        <w:rPr>
          <w:lang w:val="en-GB"/>
        </w:rPr>
        <w:fldChar w:fldCharType="end"/>
      </w:r>
      <w:r w:rsidR="00E21CED" w:rsidRPr="008767F4">
        <w:rPr>
          <w:lang w:val="en-GB"/>
        </w:rPr>
      </w:r>
      <w:r w:rsidR="00E21CED" w:rsidRPr="008767F4">
        <w:rPr>
          <w:lang w:val="en-GB"/>
        </w:rPr>
        <w:fldChar w:fldCharType="separate"/>
      </w:r>
      <w:r w:rsidR="00061C20" w:rsidRPr="008767F4">
        <w:rPr>
          <w:noProof/>
          <w:vertAlign w:val="superscript"/>
          <w:lang w:val="en-GB"/>
        </w:rPr>
        <w:t>25, 26</w:t>
      </w:r>
      <w:r w:rsidR="00E21CED" w:rsidRPr="008767F4">
        <w:rPr>
          <w:lang w:val="en-GB"/>
        </w:rPr>
        <w:fldChar w:fldCharType="end"/>
      </w:r>
      <w:r w:rsidR="009B7CC0" w:rsidRPr="008767F4">
        <w:rPr>
          <w:lang w:val="en-GB"/>
        </w:rPr>
        <w:t>.</w:t>
      </w:r>
      <w:r w:rsidR="00BA3A7A" w:rsidRPr="008767F4">
        <w:rPr>
          <w:lang w:val="en-GB"/>
        </w:rPr>
        <w:t xml:space="preserve"> Once bound to </w:t>
      </w:r>
      <w:r w:rsidR="00BB1E15" w:rsidRPr="008767F4">
        <w:rPr>
          <w:lang w:val="en-GB"/>
        </w:rPr>
        <w:t xml:space="preserve">Nectin-4 on </w:t>
      </w:r>
      <w:proofErr w:type="spellStart"/>
      <w:r w:rsidR="00BA3A7A" w:rsidRPr="008767F4">
        <w:rPr>
          <w:lang w:val="en-GB"/>
        </w:rPr>
        <w:t>tumor</w:t>
      </w:r>
      <w:proofErr w:type="spellEnd"/>
      <w:r w:rsidR="00BA3A7A" w:rsidRPr="008767F4">
        <w:rPr>
          <w:lang w:val="en-GB"/>
        </w:rPr>
        <w:t xml:space="preserve"> cells, 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="00BA3A7A" w:rsidRPr="008767F4">
        <w:rPr>
          <w:lang w:val="en-GB"/>
        </w:rPr>
        <w:t xml:space="preserve"> internalizes </w:t>
      </w:r>
      <w:r w:rsidR="00C7247C" w:rsidRPr="008767F4">
        <w:rPr>
          <w:lang w:val="en-GB"/>
        </w:rPr>
        <w:t>to deliver its</w:t>
      </w:r>
      <w:r w:rsidR="00A11E14" w:rsidRPr="008767F4">
        <w:rPr>
          <w:lang w:val="en-GB"/>
        </w:rPr>
        <w:t xml:space="preserve"> </w:t>
      </w:r>
      <w:r w:rsidR="00C7247C" w:rsidRPr="008767F4">
        <w:rPr>
          <w:lang w:val="en-GB"/>
        </w:rPr>
        <w:t xml:space="preserve">payload </w:t>
      </w:r>
      <w:r w:rsidR="001041A7" w:rsidRPr="008767F4">
        <w:rPr>
          <w:lang w:val="en-GB"/>
        </w:rPr>
        <w:t xml:space="preserve">via </w:t>
      </w:r>
      <w:r w:rsidR="00746DC2" w:rsidRPr="008767F4">
        <w:t>cleavage</w:t>
      </w:r>
      <w:r w:rsidR="001E7E91" w:rsidRPr="008767F4">
        <w:t xml:space="preserve"> of the </w:t>
      </w:r>
      <w:r w:rsidR="001041A7" w:rsidRPr="008767F4">
        <w:t>valine-citrulline</w:t>
      </w:r>
      <w:r w:rsidR="001E7E91" w:rsidRPr="008767F4">
        <w:t xml:space="preserve"> peptide linker</w:t>
      </w:r>
      <w:r w:rsidR="00E01572" w:rsidRPr="008767F4">
        <w:t xml:space="preserve"> </w:t>
      </w:r>
      <w:r w:rsidR="00BB1E15" w:rsidRPr="008767F4">
        <w:t>by</w:t>
      </w:r>
      <w:r w:rsidR="003F65B7" w:rsidRPr="008767F4">
        <w:t xml:space="preserve"> intracellular lysosomal </w:t>
      </w:r>
      <w:r w:rsidR="00746DC2" w:rsidRPr="008767F4">
        <w:t>proteases</w:t>
      </w:r>
      <w:r w:rsidR="001D697F" w:rsidRPr="008767F4">
        <w:t>. Th</w:t>
      </w:r>
      <w:r w:rsidR="00A11E14" w:rsidRPr="008767F4">
        <w:t>is</w:t>
      </w:r>
      <w:r w:rsidR="001D697F" w:rsidRPr="008767F4">
        <w:t xml:space="preserve"> peptide linker</w:t>
      </w:r>
      <w:r w:rsidR="00D32792" w:rsidRPr="008767F4">
        <w:t xml:space="preserve">, discovered </w:t>
      </w:r>
      <w:r w:rsidR="000A1B6D">
        <w:t xml:space="preserve">and developed </w:t>
      </w:r>
      <w:r w:rsidR="00D32792" w:rsidRPr="008767F4">
        <w:t xml:space="preserve">by </w:t>
      </w:r>
      <w:proofErr w:type="spellStart"/>
      <w:r w:rsidR="00D32792" w:rsidRPr="008767F4">
        <w:t>Seagen</w:t>
      </w:r>
      <w:proofErr w:type="spellEnd"/>
      <w:r w:rsidR="00D32792" w:rsidRPr="008767F4">
        <w:t>,</w:t>
      </w:r>
      <w:r w:rsidR="001D697F" w:rsidRPr="008767F4">
        <w:t xml:space="preserve"> </w:t>
      </w:r>
      <w:r w:rsidR="004176B3" w:rsidRPr="008767F4">
        <w:t>was a massive improvement in</w:t>
      </w:r>
      <w:r w:rsidR="00904E9E" w:rsidRPr="008767F4">
        <w:t xml:space="preserve"> conditional</w:t>
      </w:r>
      <w:r w:rsidR="004176B3" w:rsidRPr="008767F4">
        <w:t xml:space="preserve"> linker stability </w:t>
      </w:r>
      <w:r w:rsidR="005E0E34" w:rsidRPr="008767F4">
        <w:t xml:space="preserve">and has been clinically validated to </w:t>
      </w:r>
      <w:r w:rsidR="008A4BD9" w:rsidRPr="008767F4">
        <w:t>maximi</w:t>
      </w:r>
      <w:r w:rsidR="00904E9E" w:rsidRPr="008767F4">
        <w:t>ze both safety and efficacy</w:t>
      </w:r>
      <w:r w:rsidR="00E21CED" w:rsidRPr="008767F4">
        <w:fldChar w:fldCharType="begin"/>
      </w:r>
      <w:r w:rsidR="00061C20" w:rsidRPr="008767F4">
        <w:instrText xml:space="preserve"> ADDIN EN.CITE &lt;EndNote&gt;&lt;Cite&gt;&lt;Author&gt;Doronina&lt;/Author&gt;&lt;Year&gt;2003&lt;/Year&gt;&lt;RecNum&gt;94&lt;/RecNum&gt;&lt;DisplayText&gt;&lt;style face="superscript"&gt;27&lt;/style&gt;&lt;/DisplayText&gt;&lt;record&gt;&lt;rec-number&gt;94&lt;/rec-number&gt;&lt;foreign-keys&gt;&lt;key app="EN" db-id="atdz2vxw12sd2oer5swvvr0xrz20szs25d9v" timestamp="1628267049"&gt;94&lt;/key&gt;&lt;/foreign-keys&gt;&lt;ref-type name="Journal Article"&gt;17&lt;/ref-type&gt;&lt;contributors&gt;&lt;authors&gt;&lt;author&gt;Doronina, Svetlana O.&lt;/author&gt;&lt;author&gt;Toki, Brian E.&lt;/author&gt;&lt;author&gt;Torgov, Michael Y.&lt;/author&gt;&lt;author&gt;Mendelsohn, Brian A.&lt;/author&gt;&lt;author&gt;Cerveny, Charles G.&lt;/author&gt;&lt;author&gt;Chace, Dana F.&lt;/author&gt;&lt;author&gt;DeBlanc, Ron L.&lt;/author&gt;&lt;author&gt;Gearing, R. Patrick&lt;/author&gt;&lt;author&gt;Bovee, Tim D.&lt;/author&gt;&lt;author&gt;Siegall, Clay B.&lt;/author&gt;&lt;author&gt;Francisco, Joseph A.&lt;/author&gt;&lt;author&gt;Wahl, Alan F.&lt;/author&gt;&lt;author&gt;Meyer, Damon L.&lt;/author&gt;&lt;author&gt;Senter, Peter D.&lt;/author&gt;&lt;/authors&gt;&lt;/contributors&gt;&lt;titles&gt;&lt;title&gt;Development of potent monoclonal antibody auristatin conjugates for cancer therapy&lt;/title&gt;&lt;secondary-title&gt;Nature Biotechnology&lt;/secondary-title&gt;&lt;/titles&gt;&lt;pages&gt;778-784&lt;/pages&gt;&lt;volume&gt;21&lt;/volume&gt;&lt;dates&gt;&lt;year&gt;2003&lt;/year&gt;&lt;/dates&gt;&lt;accession-num&gt;12778055&lt;/accession-num&gt;&lt;urls&gt;&lt;/urls&gt;&lt;electronic-resource-num&gt;10.1038/nbt832&lt;/electronic-resource-num&gt;&lt;/record&gt;&lt;/Cite&gt;&lt;/EndNote&gt;</w:instrText>
      </w:r>
      <w:r w:rsidR="00E21CED" w:rsidRPr="008767F4">
        <w:fldChar w:fldCharType="separate"/>
      </w:r>
      <w:r w:rsidR="00061C20" w:rsidRPr="008767F4">
        <w:rPr>
          <w:noProof/>
          <w:vertAlign w:val="superscript"/>
        </w:rPr>
        <w:t>27</w:t>
      </w:r>
      <w:r w:rsidR="00E21CED" w:rsidRPr="008767F4">
        <w:fldChar w:fldCharType="end"/>
      </w:r>
      <w:r w:rsidR="00904E9E" w:rsidRPr="008767F4">
        <w:t xml:space="preserve">. </w:t>
      </w:r>
      <w:r w:rsidR="00436822" w:rsidRPr="008767F4">
        <w:t xml:space="preserve">The </w:t>
      </w:r>
      <w:proofErr w:type="spellStart"/>
      <w:r w:rsidR="00486728" w:rsidRPr="008767F4">
        <w:t>vedotin</w:t>
      </w:r>
      <w:proofErr w:type="spellEnd"/>
      <w:r w:rsidR="00486728" w:rsidRPr="008767F4">
        <w:t xml:space="preserve"> </w:t>
      </w:r>
      <w:r w:rsidR="00436822" w:rsidRPr="008767F4">
        <w:t>drug linker</w:t>
      </w:r>
      <w:r w:rsidR="00486728" w:rsidRPr="008767F4">
        <w:t xml:space="preserve"> comprises t</w:t>
      </w:r>
      <w:r w:rsidR="00984FB7" w:rsidRPr="008767F4">
        <w:t>he</w:t>
      </w:r>
      <w:r w:rsidR="005B1934" w:rsidRPr="008767F4">
        <w:t xml:space="preserve"> </w:t>
      </w:r>
      <w:r w:rsidR="00F11B50" w:rsidRPr="008767F4">
        <w:t xml:space="preserve">valine-citrulline </w:t>
      </w:r>
      <w:r w:rsidR="005B1934" w:rsidRPr="008767F4">
        <w:t xml:space="preserve">linker </w:t>
      </w:r>
      <w:r w:rsidR="00984FB7" w:rsidRPr="008767F4">
        <w:t>connect</w:t>
      </w:r>
      <w:r w:rsidR="00486728" w:rsidRPr="008767F4">
        <w:t>ed</w:t>
      </w:r>
      <w:r w:rsidR="00984FB7" w:rsidRPr="008767F4">
        <w:t xml:space="preserve"> to</w:t>
      </w:r>
      <w:r w:rsidR="002E2C80" w:rsidRPr="008767F4">
        <w:t xml:space="preserve"> </w:t>
      </w:r>
      <w:r w:rsidR="00373D93" w:rsidRPr="008767F4">
        <w:t>monomethyl auristatin E</w:t>
      </w:r>
      <w:r w:rsidR="00F56961" w:rsidRPr="008767F4">
        <w:t xml:space="preserve"> (</w:t>
      </w:r>
      <w:r w:rsidR="002E2C80" w:rsidRPr="008767F4">
        <w:t>MMAE</w:t>
      </w:r>
      <w:r w:rsidR="00F56961" w:rsidRPr="008767F4">
        <w:t>)</w:t>
      </w:r>
      <w:r w:rsidR="00486728" w:rsidRPr="008767F4">
        <w:t xml:space="preserve">. </w:t>
      </w:r>
      <w:r w:rsidR="00984FB7" w:rsidRPr="008767F4">
        <w:t xml:space="preserve">MMAE </w:t>
      </w:r>
      <w:r w:rsidR="00904E9E" w:rsidRPr="008767F4">
        <w:t xml:space="preserve">is </w:t>
      </w:r>
      <w:r w:rsidR="00486728" w:rsidRPr="008767F4">
        <w:t>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="00486728" w:rsidRPr="008767F4">
        <w:t xml:space="preserve">’s payload, </w:t>
      </w:r>
      <w:r w:rsidR="00E37448" w:rsidRPr="008767F4">
        <w:t>a</w:t>
      </w:r>
      <w:r w:rsidR="00746DC2" w:rsidRPr="008767F4">
        <w:t xml:space="preserve"> </w:t>
      </w:r>
      <w:r w:rsidR="00E37448" w:rsidRPr="008767F4">
        <w:t xml:space="preserve">potent and stable antimitotic agent that </w:t>
      </w:r>
      <w:r w:rsidR="00E366E6" w:rsidRPr="008767F4">
        <w:t xml:space="preserve">disrupts microtubule networks and causes cell cycle arrest followed by </w:t>
      </w:r>
      <w:r w:rsidR="00733E65" w:rsidRPr="008767F4">
        <w:t>cell death</w:t>
      </w:r>
      <w:r w:rsidR="0051099B" w:rsidRPr="008767F4">
        <w:t>. This is how 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="0051099B" w:rsidRPr="008767F4">
        <w:t xml:space="preserve"> begins to make an impact on</w:t>
      </w:r>
      <w:r w:rsidR="00AA2DC8" w:rsidRPr="008767F4">
        <w:t xml:space="preserve"> patients, by</w:t>
      </w:r>
      <w:r w:rsidR="00BB1E15" w:rsidRPr="008767F4">
        <w:t xml:space="preserve"> targeting Nectin-4 positive </w:t>
      </w:r>
      <w:r w:rsidR="00F56961" w:rsidRPr="008767F4">
        <w:t xml:space="preserve">tumor cells and </w:t>
      </w:r>
      <w:r w:rsidR="00AA2DC8" w:rsidRPr="008767F4">
        <w:t xml:space="preserve">killing </w:t>
      </w:r>
      <w:r w:rsidR="00475167" w:rsidRPr="008767F4">
        <w:t>them</w:t>
      </w:r>
      <w:r w:rsidR="00582FA6" w:rsidRPr="008767F4">
        <w:t xml:space="preserve"> via delivery of MMAE</w:t>
      </w:r>
      <w:r w:rsidR="00E21CED" w:rsidRPr="008767F4">
        <w:fldChar w:fldCharType="begin"/>
      </w:r>
      <w:r w:rsidR="00061C20" w:rsidRPr="008767F4">
        <w:instrText xml:space="preserve"> ADDIN EN.CITE &lt;EndNote&gt;&lt;Cite&gt;&lt;Author&gt;Doronina&lt;/Author&gt;&lt;Year&gt;2003&lt;/Year&gt;&lt;RecNum&gt;94&lt;/RecNum&gt;&lt;DisplayText&gt;&lt;style face="superscript"&gt;27&lt;/style&gt;&lt;/DisplayText&gt;&lt;record&gt;&lt;rec-number&gt;94&lt;/rec-number&gt;&lt;foreign-keys&gt;&lt;key app="EN" db-id="atdz2vxw12sd2oer5swvvr0xrz20szs25d9v" timestamp="1628267049"&gt;94&lt;/key&gt;&lt;/foreign-keys&gt;&lt;ref-type name="Journal Article"&gt;17&lt;/ref-type&gt;&lt;contributors&gt;&lt;authors&gt;&lt;author&gt;Doronina, Svetlana O.&lt;/author&gt;&lt;author&gt;Toki, Brian E.&lt;/author&gt;&lt;author&gt;Torgov, Michael Y.&lt;/author&gt;&lt;author&gt;Mendelsohn, Brian A.&lt;/author&gt;&lt;author&gt;Cerveny, Charles G.&lt;/author&gt;&lt;author&gt;Chace, Dana F.&lt;/author&gt;&lt;author&gt;DeBlanc, Ron L.&lt;/author&gt;&lt;author&gt;Gearing, R. Patrick&lt;/author&gt;&lt;author&gt;Bovee, Tim D.&lt;/author&gt;&lt;author&gt;Siegall, Clay B.&lt;/author&gt;&lt;author&gt;Francisco, Joseph A.&lt;/author&gt;&lt;author&gt;Wahl, Alan F.&lt;/author&gt;&lt;author&gt;Meyer, Damon L.&lt;/author&gt;&lt;author&gt;Senter, Peter D.&lt;/author&gt;&lt;/authors&gt;&lt;/contributors&gt;&lt;titles&gt;&lt;title&gt;Development of potent monoclonal antibody auristatin conjugates for cancer therapy&lt;/title&gt;&lt;secondary-title&gt;Nature Biotechnology&lt;/secondary-title&gt;&lt;/titles&gt;&lt;pages&gt;778-784&lt;/pages&gt;&lt;volume&gt;21&lt;/volume&gt;&lt;dates&gt;&lt;year&gt;2003&lt;/year&gt;&lt;/dates&gt;&lt;accession-num&gt;12778055&lt;/accession-num&gt;&lt;urls&gt;&lt;/urls&gt;&lt;electronic-resource-num&gt;10.1038/nbt832&lt;/electronic-resource-num&gt;&lt;/record&gt;&lt;/Cite&gt;&lt;/EndNote&gt;</w:instrText>
      </w:r>
      <w:r w:rsidR="00E21CED" w:rsidRPr="008767F4">
        <w:fldChar w:fldCharType="separate"/>
      </w:r>
      <w:r w:rsidR="00061C20" w:rsidRPr="008767F4">
        <w:rPr>
          <w:noProof/>
          <w:vertAlign w:val="superscript"/>
        </w:rPr>
        <w:t>27</w:t>
      </w:r>
      <w:r w:rsidR="00E21CED" w:rsidRPr="008767F4">
        <w:fldChar w:fldCharType="end"/>
      </w:r>
      <w:r w:rsidR="00582FA6" w:rsidRPr="008767F4">
        <w:t xml:space="preserve">, but </w:t>
      </w:r>
      <w:r w:rsidR="0020551F" w:rsidRPr="008767F4">
        <w:t>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®’</w:t>
      </w:r>
      <w:r w:rsidR="0020551F" w:rsidRPr="008767F4">
        <w:t xml:space="preserve">s mechanism of </w:t>
      </w:r>
      <w:r w:rsidR="0021070B" w:rsidRPr="008767F4">
        <w:t xml:space="preserve">action likely </w:t>
      </w:r>
      <w:r w:rsidR="002C457B" w:rsidRPr="008767F4">
        <w:t xml:space="preserve">extends beyond </w:t>
      </w:r>
      <w:r w:rsidR="0020551F" w:rsidRPr="008767F4">
        <w:t xml:space="preserve">direct </w:t>
      </w:r>
      <w:r w:rsidR="002C457B" w:rsidRPr="008767F4">
        <w:t xml:space="preserve">tumor-cell </w:t>
      </w:r>
      <w:r w:rsidR="008C7FDC" w:rsidRPr="008767F4">
        <w:t>cytotoxicity.</w:t>
      </w:r>
      <w:r w:rsidR="00582FA6" w:rsidRPr="008767F4">
        <w:t xml:space="preserve"> </w:t>
      </w:r>
      <w:r w:rsidR="00AA2DC8" w:rsidRPr="008767F4">
        <w:t xml:space="preserve"> </w:t>
      </w:r>
    </w:p>
    <w:bookmarkEnd w:id="3"/>
    <w:p w14:paraId="3EE29EDC" w14:textId="7F40FBE8" w:rsidR="007316F9" w:rsidRPr="008767F4" w:rsidRDefault="00C67983" w:rsidP="2825FCE1">
      <w:pPr>
        <w:pStyle w:val="NormalWeb"/>
        <w:spacing w:before="0" w:beforeAutospacing="0" w:after="120" w:afterAutospacing="0"/>
      </w:pPr>
      <w:r w:rsidRPr="008767F4">
        <w:t>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Pr="008767F4">
        <w:t xml:space="preserve"> </w:t>
      </w:r>
      <w:r w:rsidR="0021070B" w:rsidRPr="008767F4">
        <w:t>is believed to impact</w:t>
      </w:r>
      <w:r w:rsidRPr="008767F4">
        <w:t xml:space="preserve"> tumors through</w:t>
      </w:r>
      <w:r w:rsidR="0021070B" w:rsidRPr="008767F4">
        <w:t xml:space="preserve"> at least</w:t>
      </w:r>
      <w:r w:rsidR="002E153C" w:rsidRPr="008767F4">
        <w:t xml:space="preserve"> </w:t>
      </w:r>
      <w:r w:rsidR="00D87CE4" w:rsidRPr="008767F4">
        <w:t xml:space="preserve">two </w:t>
      </w:r>
      <w:r w:rsidR="002E153C" w:rsidRPr="008767F4">
        <w:t>additional</w:t>
      </w:r>
      <w:r w:rsidR="008C7FDC" w:rsidRPr="008767F4">
        <w:t xml:space="preserve"> </w:t>
      </w:r>
      <w:r w:rsidR="002E153C" w:rsidRPr="008767F4">
        <w:t>mechanisms</w:t>
      </w:r>
      <w:r w:rsidR="006C1C1B" w:rsidRPr="008767F4">
        <w:t>: 1)</w:t>
      </w:r>
      <w:r w:rsidRPr="008767F4">
        <w:t xml:space="preserve"> a p</w:t>
      </w:r>
      <w:r w:rsidR="00AA0C81" w:rsidRPr="008767F4">
        <w:t>henomenon termed “bystander effect” and</w:t>
      </w:r>
      <w:r w:rsidR="00D362DB" w:rsidRPr="008767F4">
        <w:t xml:space="preserve"> by</w:t>
      </w:r>
      <w:r w:rsidR="00AA0C81" w:rsidRPr="008767F4">
        <w:t xml:space="preserve"> </w:t>
      </w:r>
      <w:r w:rsidR="006C1C1B" w:rsidRPr="008767F4">
        <w:t xml:space="preserve">2) </w:t>
      </w:r>
      <w:r w:rsidR="00D362DB" w:rsidRPr="008767F4">
        <w:t>driving</w:t>
      </w:r>
      <w:r w:rsidR="00F968B5" w:rsidRPr="008767F4">
        <w:t xml:space="preserve"> anti-cancer immunity</w:t>
      </w:r>
      <w:r w:rsidR="00DC5BED" w:rsidRPr="008767F4">
        <w:t xml:space="preserve"> </w:t>
      </w:r>
      <w:r w:rsidR="00896B25" w:rsidRPr="008767F4">
        <w:t>via</w:t>
      </w:r>
      <w:r w:rsidR="00733E65" w:rsidRPr="008767F4">
        <w:t xml:space="preserve"> a</w:t>
      </w:r>
      <w:r w:rsidR="0099393E" w:rsidRPr="008767F4">
        <w:t xml:space="preserve"> </w:t>
      </w:r>
      <w:r w:rsidR="00733E65" w:rsidRPr="008767F4">
        <w:t xml:space="preserve">regulated </w:t>
      </w:r>
      <w:r w:rsidR="0099393E" w:rsidRPr="008767F4">
        <w:t xml:space="preserve">form of </w:t>
      </w:r>
      <w:r w:rsidR="00733E65" w:rsidRPr="008767F4">
        <w:t xml:space="preserve">cell death called </w:t>
      </w:r>
      <w:r w:rsidR="00AA0C81" w:rsidRPr="008767F4">
        <w:t>immunogenic cell death</w:t>
      </w:r>
      <w:r w:rsidR="001E35B0" w:rsidRPr="008767F4">
        <w:t xml:space="preserve"> (ICD)</w:t>
      </w:r>
      <w:r w:rsidR="009D6CDC" w:rsidRPr="008767F4">
        <w:t>.</w:t>
      </w:r>
      <w:r w:rsidR="00E351DE" w:rsidRPr="008767F4">
        <w:t xml:space="preserve"> </w:t>
      </w:r>
      <w:r w:rsidR="0021070B" w:rsidRPr="008767F4">
        <w:t>B</w:t>
      </w:r>
      <w:r w:rsidR="0093128D" w:rsidRPr="008767F4">
        <w:t xml:space="preserve">ystander effect </w:t>
      </w:r>
      <w:r w:rsidR="00DB1C36" w:rsidRPr="008767F4">
        <w:t xml:space="preserve">results from the permeability </w:t>
      </w:r>
      <w:r w:rsidR="0093128D" w:rsidRPr="008767F4">
        <w:t xml:space="preserve">of </w:t>
      </w:r>
      <w:r w:rsidR="002E2C80" w:rsidRPr="008767F4">
        <w:t>MMAE</w:t>
      </w:r>
      <w:r w:rsidR="00621A01" w:rsidRPr="008767F4">
        <w:t>,</w:t>
      </w:r>
      <w:r w:rsidR="7C33D511" w:rsidRPr="008767F4">
        <w:t xml:space="preserve"> </w:t>
      </w:r>
      <w:r w:rsidR="00621A01" w:rsidRPr="008767F4">
        <w:t xml:space="preserve">enabling it to </w:t>
      </w:r>
      <w:r w:rsidR="000F2114" w:rsidRPr="008767F4">
        <w:t>readily cross cell membranes and diffuse into neighboring cells</w:t>
      </w:r>
      <w:r w:rsidR="00E21CED" w:rsidRPr="008767F4">
        <w:fldChar w:fldCharType="begin">
          <w:fldData xml:space="preserve">PEVuZE5vdGU+PENpdGU+PEF1dGhvcj5TdGF1ZGFjaGVyPC9BdXRob3I+PFllYXI+MjAxNzwvWWVh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</w:fldData>
        </w:fldChar>
      </w:r>
      <w:r w:rsidR="00E21CED" w:rsidRPr="008767F4">
        <w:instrText xml:space="preserve"> ADDIN EN.CITE </w:instrText>
      </w:r>
      <w:r w:rsidR="00E21CED" w:rsidRPr="008767F4">
        <w:fldChar w:fldCharType="begin">
          <w:fldData xml:space="preserve">PEVuZE5vdGU+PENpdGU+PEF1dGhvcj5TdGF1ZGFjaGVyPC9BdXRob3I+PFllYXI+MjAxNzwvWWVh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</w:fldData>
        </w:fldChar>
      </w:r>
      <w:r w:rsidR="00E21CED" w:rsidRPr="008767F4">
        <w:instrText xml:space="preserve"> ADDIN EN.CITE.DATA </w:instrText>
      </w:r>
      <w:r w:rsidR="00E21CED" w:rsidRPr="008767F4">
        <w:fldChar w:fldCharType="end"/>
      </w:r>
      <w:r w:rsidR="00E21CED" w:rsidRPr="008767F4">
        <w:fldChar w:fldCharType="separate"/>
      </w:r>
      <w:r w:rsidR="00061C20" w:rsidRPr="008767F4">
        <w:rPr>
          <w:noProof/>
          <w:vertAlign w:val="superscript"/>
        </w:rPr>
        <w:t>28</w:t>
      </w:r>
      <w:r w:rsidR="00E21CED" w:rsidRPr="008767F4">
        <w:fldChar w:fldCharType="end"/>
      </w:r>
      <w:r w:rsidR="000F2114" w:rsidRPr="008767F4">
        <w:t xml:space="preserve">. This </w:t>
      </w:r>
      <w:r w:rsidR="0093128D" w:rsidRPr="008767F4">
        <w:t xml:space="preserve">phenomenon </w:t>
      </w:r>
      <w:r w:rsidR="00C6403C" w:rsidRPr="008767F4">
        <w:t xml:space="preserve">likely </w:t>
      </w:r>
      <w:r w:rsidR="000B678E" w:rsidRPr="008767F4">
        <w:t>allows 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="000B678E" w:rsidRPr="008767F4">
        <w:t xml:space="preserve"> to extend its reach and impact</w:t>
      </w:r>
      <w:r w:rsidR="00567202" w:rsidRPr="008767F4">
        <w:t xml:space="preserve"> </w:t>
      </w:r>
      <w:r w:rsidR="00566975" w:rsidRPr="008767F4">
        <w:t xml:space="preserve">neighboring </w:t>
      </w:r>
      <w:r w:rsidR="000B678E" w:rsidRPr="008767F4">
        <w:t xml:space="preserve">tumor </w:t>
      </w:r>
      <w:r w:rsidR="00567202" w:rsidRPr="008767F4">
        <w:t>cells</w:t>
      </w:r>
      <w:r w:rsidR="00150B49" w:rsidRPr="008767F4">
        <w:t xml:space="preserve"> </w:t>
      </w:r>
      <w:r w:rsidR="00896B25" w:rsidRPr="008767F4">
        <w:t>with</w:t>
      </w:r>
      <w:r w:rsidR="00150B49" w:rsidRPr="008767F4">
        <w:t xml:space="preserve"> less Nectin-4 on the surface</w:t>
      </w:r>
      <w:r w:rsidR="00CF2250" w:rsidRPr="008767F4">
        <w:t xml:space="preserve">. </w:t>
      </w:r>
      <w:r w:rsidR="002B4F1A" w:rsidRPr="008767F4">
        <w:t>ICD</w:t>
      </w:r>
      <w:r w:rsidR="0099393E" w:rsidRPr="008767F4">
        <w:t xml:space="preserve"> </w:t>
      </w:r>
      <w:r w:rsidR="008C0845" w:rsidRPr="008767F4">
        <w:t>is a type of cell death that can t</w:t>
      </w:r>
      <w:r w:rsidR="005644D1" w:rsidRPr="008767F4">
        <w:t>rain</w:t>
      </w:r>
      <w:r w:rsidR="008C0845" w:rsidRPr="008767F4">
        <w:t xml:space="preserve"> the immune system to recognize </w:t>
      </w:r>
      <w:r w:rsidR="00554F3F" w:rsidRPr="008767F4">
        <w:t>and eliminate cancer cells</w:t>
      </w:r>
      <w:r w:rsidR="00E21CED" w:rsidRPr="008767F4">
        <w:fldChar w:fldCharType="begin"/>
      </w:r>
      <w:r w:rsidR="00061C20" w:rsidRPr="008767F4">
        <w:instrText xml:space="preserve"> ADDIN EN.CITE &lt;EndNote&gt;&lt;Cite&gt;&lt;Author&gt;Kroemer&lt;/Author&gt;&lt;Year&gt;2022&lt;/Year&gt;&lt;RecNum&gt;631&lt;/RecNum&gt;&lt;DisplayText&gt;&lt;style face="superscript"&gt;29&lt;/style&gt;&lt;/DisplayText&gt;&lt;record&gt;&lt;rec-number&gt;631&lt;/rec-number&gt;&lt;foreign-keys&gt;&lt;key app="EN" db-id="atdz2vxw12sd2oer5swvvr0xrz20szs25d9v" timestamp="1747332228"&gt;631&lt;/key&gt;&lt;/foreign-keys&gt;&lt;ref-type name="Journal Article"&gt;17&lt;/ref-type&gt;&lt;contributors&gt;&lt;authors&gt;&lt;author&gt;Kroemer, Guido&lt;/author&gt;&lt;author&gt;Galassi, Claudia&lt;/author&gt;&lt;author&gt;Zitvogel, Laurence&lt;/author&gt;&lt;author&gt;Galluzzi, Lorenzo&lt;/author&gt;&lt;/authors&gt;&lt;/contributors&gt;&lt;titles&gt;&lt;title&gt;Immunogenic cell stress and death&lt;/title&gt;&lt;secondary-title&gt;Nature Immunology&lt;/secondary-title&gt;&lt;/titles&gt;&lt;periodical&gt;&lt;full-title&gt;Nature Immunology&lt;/full-title&gt;&lt;/periodical&gt;&lt;pages&gt;487-500&lt;/pages&gt;&lt;volume&gt;23&lt;/volume&gt;&lt;number&gt;4&lt;/number&gt;&lt;dates&gt;&lt;year&gt;2022&lt;/year&gt;&lt;pub-dates&gt;&lt;date&gt;2022/04/01&lt;/date&gt;&lt;/pub-dates&gt;&lt;/dates&gt;&lt;isbn&gt;1529-2916&lt;/isbn&gt;&lt;urls&gt;&lt;related-urls&gt;&lt;url&gt;https://doi.org/10.1038/s41590-022-01132-2&lt;/url&gt;&lt;/related-urls&gt;&lt;/urls&gt;&lt;electronic-resource-num&gt;10.1038/s41590-022-01132-2&lt;/electronic-resource-num&gt;&lt;/record&gt;&lt;/Cite&gt;&lt;/EndNote&gt;</w:instrText>
      </w:r>
      <w:r w:rsidR="00E21CED" w:rsidRPr="008767F4">
        <w:fldChar w:fldCharType="separate"/>
      </w:r>
      <w:r w:rsidR="00061C20" w:rsidRPr="008767F4">
        <w:rPr>
          <w:noProof/>
          <w:vertAlign w:val="superscript"/>
        </w:rPr>
        <w:t>29</w:t>
      </w:r>
      <w:r w:rsidR="00E21CED" w:rsidRPr="008767F4">
        <w:fldChar w:fldCharType="end"/>
      </w:r>
      <w:r w:rsidR="00554F3F" w:rsidRPr="008767F4">
        <w:t xml:space="preserve">. </w:t>
      </w:r>
      <w:proofErr w:type="spellStart"/>
      <w:r w:rsidR="001E7A1E" w:rsidRPr="008767F4">
        <w:t>Vedotin</w:t>
      </w:r>
      <w:proofErr w:type="spellEnd"/>
      <w:r w:rsidR="001E7A1E" w:rsidRPr="008767F4">
        <w:t xml:space="preserve"> ADCs and MMAE </w:t>
      </w:r>
      <w:r w:rsidR="000B678E" w:rsidRPr="008767F4">
        <w:t>appear</w:t>
      </w:r>
      <w:r w:rsidR="001E7A1E" w:rsidRPr="008767F4">
        <w:t xml:space="preserve"> to be particularly </w:t>
      </w:r>
      <w:r w:rsidR="007F1191" w:rsidRPr="008767F4">
        <w:t xml:space="preserve">adept at inducing </w:t>
      </w:r>
      <w:r w:rsidR="000B678E" w:rsidRPr="008767F4">
        <w:t xml:space="preserve">ICD </w:t>
      </w:r>
      <w:r w:rsidR="00B632F5" w:rsidRPr="008767F4">
        <w:t xml:space="preserve">compared to other </w:t>
      </w:r>
      <w:r w:rsidR="008D4405" w:rsidRPr="008767F4">
        <w:t>common ADC payloads</w:t>
      </w:r>
      <w:r w:rsidR="00E21CED" w:rsidRPr="008767F4">
        <w:fldChar w:fldCharType="begin">
          <w:fldData xml:space="preserve">PEVuZE5vdGU+PENpdGU+PEF1dGhvcj5GcmllZGxhbmRlcjwvQXV0aG9yPjxZZWFyPjIwMjE8L1ll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</w:fldData>
        </w:fldChar>
      </w:r>
      <w:r w:rsidR="00E21CED" w:rsidRPr="008767F4">
        <w:instrText xml:space="preserve"> ADDIN EN.CITE </w:instrText>
      </w:r>
      <w:r w:rsidR="00E21CED" w:rsidRPr="008767F4">
        <w:fldChar w:fldCharType="begin">
          <w:fldData xml:space="preserve">PEVuZE5vdGU+PENpdGU+PEF1dGhvcj5GcmllZGxhbmRlcjwvQXV0aG9yPjxZZWFyPjIwMjE8L1ll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</w:fldData>
        </w:fldChar>
      </w:r>
      <w:r w:rsidR="00E21CED" w:rsidRPr="008767F4">
        <w:instrText xml:space="preserve"> ADDIN EN.CITE.DATA </w:instrText>
      </w:r>
      <w:r w:rsidR="00E21CED" w:rsidRPr="008767F4">
        <w:fldChar w:fldCharType="end"/>
      </w:r>
      <w:r w:rsidR="00E21CED" w:rsidRPr="008767F4">
        <w:fldChar w:fldCharType="separate"/>
      </w:r>
      <w:r w:rsidR="00061C20" w:rsidRPr="008767F4">
        <w:rPr>
          <w:noProof/>
          <w:vertAlign w:val="superscript"/>
        </w:rPr>
        <w:t>30-35</w:t>
      </w:r>
      <w:r w:rsidR="00E21CED" w:rsidRPr="008767F4">
        <w:fldChar w:fldCharType="end"/>
      </w:r>
      <w:r w:rsidR="00124318" w:rsidRPr="008767F4">
        <w:t>.</w:t>
      </w:r>
      <w:r w:rsidR="007F1191" w:rsidRPr="008767F4">
        <w:t xml:space="preserve"> Once the immune system </w:t>
      </w:r>
      <w:r w:rsidR="00D15D69" w:rsidRPr="008767F4">
        <w:t xml:space="preserve">has been </w:t>
      </w:r>
      <w:r w:rsidR="00D26443" w:rsidRPr="008767F4">
        <w:t xml:space="preserve">induced to </w:t>
      </w:r>
      <w:r w:rsidR="007F1191" w:rsidRPr="008767F4">
        <w:t xml:space="preserve">recognize tumor cells, </w:t>
      </w:r>
      <w:r w:rsidR="00CF57A9" w:rsidRPr="008767F4">
        <w:t xml:space="preserve">it can </w:t>
      </w:r>
      <w:r w:rsidR="00597339" w:rsidRPr="008767F4">
        <w:t>search</w:t>
      </w:r>
      <w:r w:rsidR="00CF57A9" w:rsidRPr="008767F4">
        <w:t xml:space="preserve"> the body for cancerous cells and eliminate them, again, </w:t>
      </w:r>
      <w:r w:rsidR="00C6403C" w:rsidRPr="008767F4">
        <w:t xml:space="preserve">potentially </w:t>
      </w:r>
      <w:r w:rsidR="00CF57A9" w:rsidRPr="008767F4">
        <w:t>extending 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="00CF57A9" w:rsidRPr="008767F4">
        <w:t>’s reach</w:t>
      </w:r>
      <w:r w:rsidR="00BF6B57" w:rsidRPr="008767F4">
        <w:t xml:space="preserve">. </w:t>
      </w:r>
    </w:p>
    <w:p w14:paraId="1B56DC18" w14:textId="4AA562BD" w:rsidR="00024C47" w:rsidRPr="008767F4" w:rsidRDefault="002A5E06" w:rsidP="00AE26D8">
      <w:pPr>
        <w:pStyle w:val="NormalWeb"/>
        <w:spacing w:after="120"/>
      </w:pPr>
      <w:r w:rsidRPr="008767F4">
        <w:lastRenderedPageBreak/>
        <w:t xml:space="preserve">Tumors </w:t>
      </w:r>
      <w:r w:rsidR="00A637C0" w:rsidRPr="008767F4">
        <w:t>often create a</w:t>
      </w:r>
      <w:r w:rsidR="004C30AD" w:rsidRPr="008767F4">
        <w:t xml:space="preserve">nd enforce a local environment </w:t>
      </w:r>
      <w:r w:rsidR="00A637C0" w:rsidRPr="008767F4">
        <w:t>designed to avoid immune detection</w:t>
      </w:r>
      <w:r w:rsidR="00E21CED" w:rsidRPr="008767F4">
        <w:fldChar w:fldCharType="begin">
          <w:fldData xml:space="preserve">PEVuZE5vdGU+PENpdGU+PEF1dGhvcj5HYWxhc3NpPC9BdXRob3I+PFllYXI+MjAyNDwvWWVhcj48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</w:fldData>
        </w:fldChar>
      </w:r>
      <w:r w:rsidR="00E21CED" w:rsidRPr="008767F4">
        <w:instrText xml:space="preserve"> ADDIN EN.CITE </w:instrText>
      </w:r>
      <w:r w:rsidR="00E21CED" w:rsidRPr="008767F4">
        <w:fldChar w:fldCharType="begin">
          <w:fldData xml:space="preserve">PEVuZE5vdGU+PENpdGU+PEF1dGhvcj5HYWxhc3NpPC9BdXRob3I+PFllYXI+MjAyNDwvWWVhcj48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</w:fldData>
        </w:fldChar>
      </w:r>
      <w:r w:rsidR="00E21CED" w:rsidRPr="008767F4">
        <w:instrText xml:space="preserve"> ADDIN EN.CITE.DATA </w:instrText>
      </w:r>
      <w:r w:rsidR="00E21CED" w:rsidRPr="008767F4">
        <w:fldChar w:fldCharType="end"/>
      </w:r>
      <w:r w:rsidR="00E21CED" w:rsidRPr="008767F4">
        <w:fldChar w:fldCharType="separate"/>
      </w:r>
      <w:r w:rsidR="00061C20" w:rsidRPr="008767F4">
        <w:rPr>
          <w:noProof/>
          <w:vertAlign w:val="superscript"/>
        </w:rPr>
        <w:t>36</w:t>
      </w:r>
      <w:r w:rsidR="00E21CED" w:rsidRPr="008767F4">
        <w:fldChar w:fldCharType="end"/>
      </w:r>
      <w:r w:rsidR="00A637C0" w:rsidRPr="008767F4">
        <w:t xml:space="preserve">. </w:t>
      </w:r>
      <w:r w:rsidR="0075035F" w:rsidRPr="008767F4">
        <w:t>Nearly 15 years ago,</w:t>
      </w:r>
      <w:r w:rsidR="00ED7174" w:rsidRPr="008767F4">
        <w:t xml:space="preserve"> immune </w:t>
      </w:r>
      <w:r w:rsidR="00D32792" w:rsidRPr="008767F4">
        <w:t>CPIs</w:t>
      </w:r>
      <w:r w:rsidR="00ED7174" w:rsidRPr="008767F4">
        <w:t xml:space="preserve"> </w:t>
      </w:r>
      <w:r w:rsidR="0075035F" w:rsidRPr="008767F4">
        <w:t xml:space="preserve">were introduced and have subsequently </w:t>
      </w:r>
      <w:r w:rsidR="00896B25" w:rsidRPr="008767F4">
        <w:t>demonstrated the ability</w:t>
      </w:r>
      <w:r w:rsidR="00012917" w:rsidRPr="008767F4">
        <w:t xml:space="preserve"> to overcome tumor enforced immunosuppression</w:t>
      </w:r>
      <w:r w:rsidR="007B0DFF" w:rsidRPr="008767F4">
        <w:t xml:space="preserve"> for many </w:t>
      </w:r>
      <w:r w:rsidR="007A334A" w:rsidRPr="008767F4">
        <w:t>patients</w:t>
      </w:r>
      <w:r w:rsidR="00E21CED" w:rsidRPr="008767F4">
        <w:fldChar w:fldCharType="begin"/>
      </w:r>
      <w:r w:rsidR="00061C20" w:rsidRPr="008767F4">
        <w:instrText xml:space="preserve"> ADDIN EN.CITE &lt;EndNote&gt;&lt;Cite&gt;&lt;Author&gt;Robert&lt;/Author&gt;&lt;Year&gt;2020&lt;/Year&gt;&lt;RecNum&gt;638&lt;/RecNum&gt;&lt;DisplayText&gt;&lt;style face="superscript"&gt;37&lt;/style&gt;&lt;/DisplayText&gt;&lt;record&gt;&lt;rec-number&gt;638&lt;/rec-number&gt;&lt;foreign-keys&gt;&lt;key app="EN" db-id="atdz2vxw12sd2oer5swvvr0xrz20szs25d9v" timestamp="1747332578"&gt;638&lt;/key&gt;&lt;/foreign-keys&gt;&lt;ref-type name="Journal Article"&gt;17&lt;/ref-type&gt;&lt;contributors&gt;&lt;authors&gt;&lt;author&gt;Robert, Caroline&lt;/author&gt;&lt;/authors&gt;&lt;/contributors&gt;&lt;titles&gt;&lt;title&gt;A decade of immune-checkpoint inhibitors in cancer therapy&lt;/title&gt;&lt;secondary-title&gt;Nature Communications&lt;/secondary-title&gt;&lt;/titles&gt;&lt;periodical&gt;&lt;full-title&gt;Nature Communications&lt;/full-title&gt;&lt;/periodical&gt;&lt;pages&gt;3801&lt;/pages&gt;&lt;volume&gt;11&lt;/volume&gt;&lt;number&gt;1&lt;/number&gt;&lt;dates&gt;&lt;year&gt;2020&lt;/year&gt;&lt;pub-dates&gt;&lt;date&gt;2020/07/30&lt;/date&gt;&lt;/pub-dates&gt;&lt;/dates&gt;&lt;isbn&gt;2041-1723&lt;/isbn&gt;&lt;urls&gt;&lt;related-urls&gt;&lt;url&gt;https://doi.org/10.1038/s41467-020-17670-y&lt;/url&gt;&lt;/related-urls&gt;&lt;/urls&gt;&lt;electronic-resource-num&gt;10.1038/s41467-020-17670-y&lt;/electronic-resource-num&gt;&lt;/record&gt;&lt;/Cite&gt;&lt;/EndNote&gt;</w:instrText>
      </w:r>
      <w:r w:rsidR="00E21CED" w:rsidRPr="008767F4">
        <w:fldChar w:fldCharType="separate"/>
      </w:r>
      <w:r w:rsidR="00061C20" w:rsidRPr="008767F4">
        <w:rPr>
          <w:noProof/>
          <w:vertAlign w:val="superscript"/>
        </w:rPr>
        <w:t>37</w:t>
      </w:r>
      <w:r w:rsidR="00E21CED" w:rsidRPr="008767F4">
        <w:fldChar w:fldCharType="end"/>
      </w:r>
      <w:r w:rsidR="007B0DFF" w:rsidRPr="008767F4">
        <w:t xml:space="preserve">. </w:t>
      </w:r>
      <w:r w:rsidR="0075035F" w:rsidRPr="008767F4">
        <w:t>T</w:t>
      </w:r>
      <w:r w:rsidR="007B0DFF" w:rsidRPr="008767F4">
        <w:t>his is why</w:t>
      </w:r>
      <w:r w:rsidR="008E288E" w:rsidRPr="008767F4">
        <w:t xml:space="preserve"> we </w:t>
      </w:r>
      <w:r w:rsidR="004A73FA" w:rsidRPr="008767F4">
        <w:t>believe</w:t>
      </w:r>
      <w:r w:rsidR="007B0DFF" w:rsidRPr="008767F4">
        <w:t xml:space="preserve"> the combination of 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="007B0DFF" w:rsidRPr="008767F4">
        <w:t xml:space="preserve"> with the </w:t>
      </w:r>
      <w:r w:rsidR="00D32792" w:rsidRPr="008767F4">
        <w:t>CPI</w:t>
      </w:r>
      <w:r w:rsidR="007B0DFF" w:rsidRPr="008767F4">
        <w:t xml:space="preserve"> pembrolizumab has </w:t>
      </w:r>
      <w:r w:rsidR="007002C1" w:rsidRPr="008767F4">
        <w:t xml:space="preserve">significantly </w:t>
      </w:r>
      <w:r w:rsidR="007B0DFF" w:rsidRPr="008767F4">
        <w:t>improved</w:t>
      </w:r>
      <w:r w:rsidR="007002C1" w:rsidRPr="008767F4">
        <w:t xml:space="preserve"> clinical outcomes relative to </w:t>
      </w:r>
      <w:r w:rsidR="007E4992" w:rsidRPr="008767F4">
        <w:t>chemotherapy or</w:t>
      </w:r>
      <w:r w:rsidR="009F79D1" w:rsidRPr="008767F4">
        <w:t xml:space="preserve"> </w:t>
      </w:r>
      <w:r w:rsidR="003E0B0E" w:rsidRPr="008767F4">
        <w:t>checkpoint therapy alone</w:t>
      </w:r>
      <w:r w:rsidR="00E21CED" w:rsidRPr="008767F4">
        <w:fldChar w:fldCharType="begin">
          <w:fldData xml:space="preserve">PEVuZE5vdGU+PENpdGU+PEF1dGhvcj5Qb3dsZXM8L0F1dGhvcj48WWVhcj4yMDI0PC9ZZWFyPjxS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</w:fldData>
        </w:fldChar>
      </w:r>
      <w:r w:rsidR="00E21CED" w:rsidRPr="008767F4">
        <w:instrText xml:space="preserve"> ADDIN EN.CITE </w:instrText>
      </w:r>
      <w:r w:rsidR="00E21CED" w:rsidRPr="008767F4">
        <w:fldChar w:fldCharType="begin">
          <w:fldData xml:space="preserve">PEVuZE5vdGU+PENpdGU+PEF1dGhvcj5Qb3dsZXM8L0F1dGhvcj48WWVhcj4yMDI0PC9ZZWFyPjxS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</w:fldData>
        </w:fldChar>
      </w:r>
      <w:r w:rsidR="00E21CED" w:rsidRPr="008767F4">
        <w:instrText xml:space="preserve"> ADDIN EN.CITE.DATA </w:instrText>
      </w:r>
      <w:r w:rsidR="00E21CED" w:rsidRPr="008767F4">
        <w:fldChar w:fldCharType="end"/>
      </w:r>
      <w:r w:rsidR="00E21CED" w:rsidRPr="008767F4">
        <w:fldChar w:fldCharType="separate"/>
      </w:r>
      <w:r w:rsidR="00061C20" w:rsidRPr="008767F4">
        <w:rPr>
          <w:noProof/>
          <w:vertAlign w:val="superscript"/>
        </w:rPr>
        <w:t>23</w:t>
      </w:r>
      <w:r w:rsidR="00E21CED" w:rsidRPr="008767F4">
        <w:fldChar w:fldCharType="end"/>
      </w:r>
      <w:r w:rsidR="00D138CA" w:rsidRPr="008767F4">
        <w:t>: 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="00D138CA" w:rsidRPr="008767F4">
        <w:t xml:space="preserve"> can directly kill tumor cells in a </w:t>
      </w:r>
      <w:r w:rsidR="009F18EE" w:rsidRPr="008767F4">
        <w:t xml:space="preserve">regulated </w:t>
      </w:r>
      <w:r w:rsidR="00D138CA" w:rsidRPr="008767F4">
        <w:t xml:space="preserve">manner </w:t>
      </w:r>
      <w:r w:rsidR="00B35BA9" w:rsidRPr="008767F4">
        <w:t xml:space="preserve">to induce </w:t>
      </w:r>
      <w:r w:rsidR="009F18EE" w:rsidRPr="008767F4">
        <w:t>ICD</w:t>
      </w:r>
      <w:r w:rsidR="00D138CA" w:rsidRPr="008767F4">
        <w:t xml:space="preserve">, </w:t>
      </w:r>
      <w:r w:rsidR="009266D3" w:rsidRPr="008767F4">
        <w:t xml:space="preserve">complementing the action of </w:t>
      </w:r>
      <w:r w:rsidR="000E1DD9" w:rsidRPr="008767F4">
        <w:t xml:space="preserve">CPIs </w:t>
      </w:r>
      <w:r w:rsidR="00B35BA9" w:rsidRPr="008767F4">
        <w:t xml:space="preserve">to overcome tumor enforced immunosuppression and </w:t>
      </w:r>
      <w:r w:rsidR="00827B6F" w:rsidRPr="008767F4">
        <w:t xml:space="preserve">enhance </w:t>
      </w:r>
      <w:r w:rsidR="00E17D2A" w:rsidRPr="008767F4">
        <w:t>immune</w:t>
      </w:r>
      <w:r w:rsidR="00827B6F" w:rsidRPr="008767F4">
        <w:t>-</w:t>
      </w:r>
      <w:r w:rsidR="00E17D2A" w:rsidRPr="008767F4">
        <w:t xml:space="preserve">mediated tumor cell </w:t>
      </w:r>
      <w:r w:rsidR="000C233B" w:rsidRPr="008767F4">
        <w:t>killing</w:t>
      </w:r>
      <w:r w:rsidR="00B35BA9" w:rsidRPr="008767F4">
        <w:t>.</w:t>
      </w:r>
    </w:p>
    <w:p w14:paraId="09E4EEDB" w14:textId="69638793" w:rsidR="002B6B1B" w:rsidRPr="008767F4" w:rsidRDefault="00024C47" w:rsidP="00632700">
      <w:pPr>
        <w:pStyle w:val="NormalWeb"/>
        <w:spacing w:before="0" w:beforeAutospacing="0" w:after="120" w:afterAutospacing="0"/>
      </w:pPr>
      <w:r w:rsidRPr="008767F4">
        <w:t>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Pr="008767F4">
        <w:t xml:space="preserve"> and pembrolizumab are the first </w:t>
      </w:r>
      <w:r w:rsidR="003031DC" w:rsidRPr="008767F4">
        <w:t xml:space="preserve">FDA approved </w:t>
      </w:r>
      <w:r w:rsidRPr="008767F4">
        <w:t xml:space="preserve">demonstration of an ADC and </w:t>
      </w:r>
      <w:r w:rsidR="000E1DD9" w:rsidRPr="008767F4">
        <w:t>CPI pairin</w:t>
      </w:r>
      <w:r w:rsidRPr="008767F4">
        <w:t>g</w:t>
      </w:r>
      <w:r w:rsidR="004F0533" w:rsidRPr="008767F4">
        <w:t xml:space="preserve">. </w:t>
      </w:r>
      <w:r w:rsidR="00ED4097" w:rsidRPr="008767F4">
        <w:t>While 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="00ED4097" w:rsidRPr="008767F4">
        <w:t xml:space="preserve"> alone made a </w:t>
      </w:r>
      <w:r w:rsidR="00041C8A" w:rsidRPr="008767F4">
        <w:t xml:space="preserve">substantial </w:t>
      </w:r>
      <w:r w:rsidR="00ED4097" w:rsidRPr="008767F4">
        <w:t>impac</w:t>
      </w:r>
      <w:r w:rsidR="00491116" w:rsidRPr="008767F4">
        <w:t>t</w:t>
      </w:r>
      <w:r w:rsidR="00ED4097" w:rsidRPr="008767F4">
        <w:t xml:space="preserve"> on </w:t>
      </w:r>
      <w:r w:rsidR="009043B0" w:rsidRPr="008767F4">
        <w:t>la/</w:t>
      </w:r>
      <w:proofErr w:type="spellStart"/>
      <w:r w:rsidR="009043B0" w:rsidRPr="008767F4">
        <w:t>mUC</w:t>
      </w:r>
      <w:proofErr w:type="spellEnd"/>
      <w:r w:rsidR="00ED4097" w:rsidRPr="008767F4">
        <w:t xml:space="preserve"> </w:t>
      </w:r>
      <w:r w:rsidR="00491116" w:rsidRPr="008767F4">
        <w:t>patients,</w:t>
      </w:r>
      <w:r w:rsidR="00ED4097" w:rsidRPr="008767F4">
        <w:t xml:space="preserve"> its combination with pembrolizumab</w:t>
      </w:r>
      <w:r w:rsidR="004F0533" w:rsidRPr="008767F4">
        <w:t xml:space="preserve"> has been a massive success with </w:t>
      </w:r>
      <w:r w:rsidR="00685CA1" w:rsidRPr="008767F4">
        <w:t xml:space="preserve">further </w:t>
      </w:r>
      <w:r w:rsidR="00321CBC" w:rsidRPr="008767F4">
        <w:t xml:space="preserve">improved patient </w:t>
      </w:r>
      <w:r w:rsidR="001D6A7D" w:rsidRPr="008767F4">
        <w:t>outcomes</w:t>
      </w:r>
      <w:r w:rsidR="00DF0432" w:rsidRPr="008767F4">
        <w:t xml:space="preserve">. </w:t>
      </w:r>
      <w:r w:rsidR="008F5295" w:rsidRPr="008767F4">
        <w:t>Th</w:t>
      </w:r>
      <w:r w:rsidR="00DF0432" w:rsidRPr="008767F4">
        <w:t>ese</w:t>
      </w:r>
      <w:r w:rsidR="008F5295" w:rsidRPr="008767F4">
        <w:t xml:space="preserve"> </w:t>
      </w:r>
      <w:r w:rsidR="00935E9D" w:rsidRPr="008767F4">
        <w:t>result</w:t>
      </w:r>
      <w:r w:rsidR="00DF0432" w:rsidRPr="008767F4">
        <w:t>s</w:t>
      </w:r>
      <w:r w:rsidR="00935E9D" w:rsidRPr="008767F4">
        <w:t xml:space="preserve"> made</w:t>
      </w:r>
      <w:r w:rsidR="008F5295" w:rsidRPr="008767F4">
        <w:t xml:space="preserve"> 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="008F5295" w:rsidRPr="008767F4">
        <w:t xml:space="preserve"> the first new medicine to impact survival in over 3 decades </w:t>
      </w:r>
      <w:r w:rsidR="00451845" w:rsidRPr="008767F4">
        <w:t xml:space="preserve">in advanced bladder cancer. </w:t>
      </w:r>
      <w:r w:rsidR="00185524" w:rsidRPr="008767F4">
        <w:t>The</w:t>
      </w:r>
      <w:r w:rsidR="001D6A7D" w:rsidRPr="008767F4">
        <w:t xml:space="preserve"> </w:t>
      </w:r>
      <w:r w:rsidR="00185524" w:rsidRPr="008767F4">
        <w:t>initiation</w:t>
      </w:r>
      <w:r w:rsidR="001D6A7D" w:rsidRPr="008767F4">
        <w:t xml:space="preserve"> of</w:t>
      </w:r>
      <w:r w:rsidR="00D1775E" w:rsidRPr="008767F4">
        <w:t xml:space="preserve"> </w:t>
      </w:r>
      <w:r w:rsidR="00883484" w:rsidRPr="008767F4">
        <w:t xml:space="preserve">approximately 200 </w:t>
      </w:r>
      <w:r w:rsidR="00D1775E" w:rsidRPr="008767F4">
        <w:t>new</w:t>
      </w:r>
      <w:r w:rsidR="001D6A7D" w:rsidRPr="008767F4">
        <w:t xml:space="preserve"> </w:t>
      </w:r>
      <w:r w:rsidR="00564CE9" w:rsidRPr="008767F4">
        <w:t xml:space="preserve">clinical trials </w:t>
      </w:r>
      <w:r w:rsidR="00CB571B" w:rsidRPr="008767F4">
        <w:t>beyond bladder cancer</w:t>
      </w:r>
      <w:r w:rsidR="00D1775E" w:rsidRPr="008767F4">
        <w:t xml:space="preserve"> </w:t>
      </w:r>
      <w:r w:rsidR="00CC0CBE" w:rsidRPr="008767F4">
        <w:t xml:space="preserve">pairing </w:t>
      </w:r>
      <w:proofErr w:type="spellStart"/>
      <w:r w:rsidR="001D6A7D" w:rsidRPr="008767F4">
        <w:t>vedotin</w:t>
      </w:r>
      <w:proofErr w:type="spellEnd"/>
      <w:r w:rsidR="001D6A7D" w:rsidRPr="008767F4">
        <w:t xml:space="preserve"> delivering ADCs</w:t>
      </w:r>
      <w:r w:rsidR="00CC0CBE" w:rsidRPr="008767F4">
        <w:t xml:space="preserve"> </w:t>
      </w:r>
      <w:r w:rsidR="00564CE9" w:rsidRPr="008767F4">
        <w:t xml:space="preserve">with </w:t>
      </w:r>
      <w:r w:rsidR="00EE54B8" w:rsidRPr="008767F4">
        <w:t xml:space="preserve">immune-oncology </w:t>
      </w:r>
      <w:r w:rsidR="001322FA" w:rsidRPr="008767F4">
        <w:t xml:space="preserve">agents </w:t>
      </w:r>
      <w:r w:rsidR="00413696">
        <w:t>like CPIs</w:t>
      </w:r>
      <w:ins w:id="4" w:author="Dekker, Joe" w:date="2025-06-27T08:23:00Z" w16du:dateUtc="2025-06-27T15:23:00Z">
        <w:r w:rsidR="00413696">
          <w:t xml:space="preserve"> </w:t>
        </w:r>
      </w:ins>
      <w:r w:rsidR="000C3F62" w:rsidRPr="008767F4">
        <w:t xml:space="preserve">demonstrate </w:t>
      </w:r>
      <w:r w:rsidR="00185524" w:rsidRPr="008767F4">
        <w:t>that</w:t>
      </w:r>
      <w:r w:rsidR="00FB762A" w:rsidRPr="008767F4">
        <w:t xml:space="preserve"> </w:t>
      </w:r>
      <w:r w:rsidR="00BA1863" w:rsidRPr="008767F4">
        <w:t xml:space="preserve">learnings from </w:t>
      </w:r>
      <w:r w:rsidR="00FB762A" w:rsidRPr="008767F4">
        <w:t>PADCEV</w:t>
      </w:r>
      <w:r w:rsidR="009043B0" w:rsidRPr="008767F4">
        <w:rPr>
          <w:rFonts w:eastAsiaTheme="majorEastAsia"/>
          <w:sz w:val="20"/>
          <w:szCs w:val="20"/>
          <w:vertAlign w:val="superscript"/>
        </w:rPr>
        <w:t>®</w:t>
      </w:r>
      <w:r w:rsidR="00BA1863" w:rsidRPr="008767F4">
        <w:t xml:space="preserve"> will continue to impact cancer </w:t>
      </w:r>
      <w:r w:rsidR="000C3F62" w:rsidRPr="008767F4">
        <w:t xml:space="preserve">patients </w:t>
      </w:r>
      <w:r w:rsidR="00872295" w:rsidRPr="008767F4">
        <w:t>for decades to come</w:t>
      </w:r>
      <w:r w:rsidR="00E21CED" w:rsidRPr="008767F4">
        <w:fldChar w:fldCharType="begin"/>
      </w:r>
      <w:r w:rsidR="00061C20" w:rsidRPr="008767F4">
        <w:instrText xml:space="preserve"> ADDIN EN.CITE &lt;EndNote&gt;&lt;Cite ExcludeAuth="1" ExcludeYear="1"&gt;&lt;RecNum&gt;645&lt;/RecNum&gt;&lt;DisplayText&gt;&lt;style face="superscript"&gt;38&lt;/style&gt;&lt;/DisplayText&gt;&lt;record&gt;&lt;rec-number&gt;645&lt;/rec-number&gt;&lt;foreign-keys&gt;&lt;key app="EN" db-id="atdz2vxw12sd2oer5swvvr0xrz20szs25d9v" timestamp="1747336077"&gt;645&lt;/key&gt;&lt;/foreign-keys&gt;&lt;ref-type name="Web Page"&gt;12&lt;/ref-type&gt;&lt;contributors&gt;&lt;/contributors&gt;&lt;titles&gt;&lt;title&gt;Beacon ADC Database: Trial Data&lt;/title&gt;&lt;/titles&gt;&lt;volume&gt;2025&lt;/volume&gt;&lt;number&gt;15 May 2025&lt;/number&gt;&lt;dates&gt;&lt;/dates&gt;&lt;publisher&gt;Beacon ADC Database&lt;/publisher&gt;&lt;urls&gt;&lt;related-urls&gt;&lt;url&gt;https://data.beacon-intelligence.com/explore/trial&lt;/url&gt;&lt;/related-urls&gt;&lt;/urls&gt;&lt;/record&gt;&lt;/Cite&gt;&lt;/EndNote&gt;</w:instrText>
      </w:r>
      <w:r w:rsidR="00E21CED" w:rsidRPr="008767F4">
        <w:fldChar w:fldCharType="separate"/>
      </w:r>
      <w:r w:rsidR="00061C20" w:rsidRPr="008767F4">
        <w:rPr>
          <w:noProof/>
          <w:vertAlign w:val="superscript"/>
        </w:rPr>
        <w:t>38</w:t>
      </w:r>
      <w:r w:rsidR="00E21CED" w:rsidRPr="008767F4">
        <w:fldChar w:fldCharType="end"/>
      </w:r>
      <w:r w:rsidR="004E3B80" w:rsidRPr="008767F4">
        <w:t>.</w:t>
      </w:r>
    </w:p>
    <w:p w14:paraId="25DB5729" w14:textId="158D516E" w:rsidR="00652E44" w:rsidRPr="00900C71" w:rsidRDefault="009C6317" w:rsidP="00900C71">
      <w:pPr>
        <w:pStyle w:val="Heading2"/>
        <w:rPr>
          <w:sz w:val="24"/>
          <w:szCs w:val="24"/>
          <w:shd w:val="clear" w:color="auto" w:fill="FFFFFF"/>
        </w:rPr>
      </w:pPr>
      <w:r w:rsidRPr="00900C71">
        <w:rPr>
          <w:rStyle w:val="Strong"/>
          <w:b/>
          <w:sz w:val="24"/>
          <w:szCs w:val="24"/>
        </w:rPr>
        <w:t>References</w:t>
      </w:r>
      <w:r w:rsidRPr="00900C71">
        <w:rPr>
          <w:sz w:val="24"/>
          <w:szCs w:val="24"/>
          <w:shd w:val="clear" w:color="auto" w:fill="FFFFFF"/>
        </w:rPr>
        <w:t xml:space="preserve"> (PubMed, Abstract, Website</w:t>
      </w:r>
      <w:r w:rsidR="001F299D" w:rsidRPr="00900C71">
        <w:rPr>
          <w:sz w:val="24"/>
          <w:szCs w:val="24"/>
          <w:shd w:val="clear" w:color="auto" w:fill="FFFFFF"/>
        </w:rPr>
        <w:t>)</w:t>
      </w:r>
    </w:p>
    <w:p w14:paraId="73429493" w14:textId="77777777" w:rsidR="00E21CED" w:rsidRPr="00E21CED" w:rsidRDefault="00E21CED" w:rsidP="00E21CED">
      <w:pPr>
        <w:pStyle w:val="EndNoteBibliography"/>
      </w:pPr>
      <w:r>
        <w:rPr>
          <w:color w:val="2A2A2A"/>
        </w:rPr>
        <w:fldChar w:fldCharType="begin"/>
      </w:r>
      <w:r>
        <w:rPr>
          <w:color w:val="2A2A2A"/>
        </w:rPr>
        <w:instrText xml:space="preserve"> ADDIN EN.REFLIST </w:instrText>
      </w:r>
      <w:r>
        <w:rPr>
          <w:color w:val="2A2A2A"/>
        </w:rPr>
        <w:fldChar w:fldCharType="separate"/>
      </w:r>
      <w:r w:rsidRPr="00E21CED">
        <w:t xml:space="preserve">(1) Bray, F.; Ferlay, J.; Soerjomataram, I.; Siegel, R. L.; Torre, L. A.; Jemal, A. Global cancer statistics 2018: GLOBOCAN estimates of incidence and mortality worldwide for 36 cancers in 185 countries. </w:t>
      </w:r>
      <w:r w:rsidRPr="00E21CED">
        <w:rPr>
          <w:i/>
        </w:rPr>
        <w:t xml:space="preserve">CA Cancer J Clin </w:t>
      </w:r>
      <w:r w:rsidRPr="00E21CED">
        <w:rPr>
          <w:b/>
        </w:rPr>
        <w:t>2018</w:t>
      </w:r>
      <w:r w:rsidRPr="00E21CED">
        <w:t xml:space="preserve">, </w:t>
      </w:r>
      <w:r w:rsidRPr="00E21CED">
        <w:rPr>
          <w:i/>
        </w:rPr>
        <w:t>68</w:t>
      </w:r>
      <w:r w:rsidRPr="00E21CED">
        <w:t xml:space="preserve"> (6), 394-424. DOI: 10.3322/caac.21492  From NLM Medline.</w:t>
      </w:r>
    </w:p>
    <w:p w14:paraId="3CC5273B" w14:textId="77777777" w:rsidR="00E21CED" w:rsidRPr="00E21CED" w:rsidRDefault="00E21CED" w:rsidP="00E21CED">
      <w:pPr>
        <w:pStyle w:val="EndNoteBibliography"/>
      </w:pPr>
      <w:r w:rsidRPr="00E21CED">
        <w:t xml:space="preserve">(2) Siegel, R. L.; Kratzer, T. B.; Giaquinto, A. N.; Sung, H.; Jemal, A. Cancer statistics, 2025. </w:t>
      </w:r>
      <w:r w:rsidRPr="00E21CED">
        <w:rPr>
          <w:i/>
        </w:rPr>
        <w:t xml:space="preserve">CA Cancer J Clin </w:t>
      </w:r>
      <w:r w:rsidRPr="00E21CED">
        <w:rPr>
          <w:b/>
        </w:rPr>
        <w:t>2025</w:t>
      </w:r>
      <w:r w:rsidRPr="00E21CED">
        <w:t xml:space="preserve">, </w:t>
      </w:r>
      <w:r w:rsidRPr="00E21CED">
        <w:rPr>
          <w:i/>
        </w:rPr>
        <w:t>75</w:t>
      </w:r>
      <w:r w:rsidRPr="00E21CED">
        <w:t xml:space="preserve"> (1), 10-45. DOI: 10.3322/caac.21871  From NLM Medline.</w:t>
      </w:r>
    </w:p>
    <w:p w14:paraId="1A684B05" w14:textId="77777777" w:rsidR="00E21CED" w:rsidRPr="00E21CED" w:rsidRDefault="00E21CED" w:rsidP="00E21CED">
      <w:pPr>
        <w:pStyle w:val="EndNoteBibliography"/>
      </w:pPr>
      <w:r w:rsidRPr="00E21CED">
        <w:t>(3) Surveillance Research Program, N. C. I. SEER*Explorer: An interactive website for SEER cancer statistics. 2025.</w:t>
      </w:r>
    </w:p>
    <w:p w14:paraId="257A9D18" w14:textId="77777777" w:rsidR="00E21CED" w:rsidRPr="00E21CED" w:rsidRDefault="00E21CED" w:rsidP="00E21CED">
      <w:pPr>
        <w:pStyle w:val="EndNoteBibliography"/>
      </w:pPr>
      <w:r w:rsidRPr="00E21CED">
        <w:t xml:space="preserve">(4) Koufopoulou, M.; Miranda, P. A. P.; Kazmierska, P.; Deshpande, S.; Gaitonde, P. Clinical evidence for the first-line treatment of advanced urothelial carcinoma: Current paradigms and emerging treatment options. </w:t>
      </w:r>
      <w:r w:rsidRPr="00E21CED">
        <w:rPr>
          <w:i/>
        </w:rPr>
        <w:t xml:space="preserve">Cancer Treat Rev </w:t>
      </w:r>
      <w:r w:rsidRPr="00E21CED">
        <w:rPr>
          <w:b/>
        </w:rPr>
        <w:t>2020</w:t>
      </w:r>
      <w:r w:rsidRPr="00E21CED">
        <w:t xml:space="preserve">, </w:t>
      </w:r>
      <w:r w:rsidRPr="00E21CED">
        <w:rPr>
          <w:i/>
        </w:rPr>
        <w:t>89</w:t>
      </w:r>
      <w:r w:rsidRPr="00E21CED">
        <w:t>, 102072. DOI: 10.1016/j.ctrv.2020.102072  From NLM Medline.</w:t>
      </w:r>
    </w:p>
    <w:p w14:paraId="5382C3BE" w14:textId="77777777" w:rsidR="00E21CED" w:rsidRPr="00E21CED" w:rsidRDefault="00E21CED" w:rsidP="00E21CED">
      <w:pPr>
        <w:pStyle w:val="EndNoteBibliography"/>
      </w:pPr>
      <w:r w:rsidRPr="00E21CED">
        <w:t xml:space="preserve">(5) Barabas, K.; Milner, R.; Lurie, D.; Adin, C. Cisplatin: a review of toxicities and therapeutic applications. </w:t>
      </w:r>
      <w:r w:rsidRPr="00E21CED">
        <w:rPr>
          <w:i/>
        </w:rPr>
        <w:t xml:space="preserve">Vet Comp Oncol </w:t>
      </w:r>
      <w:r w:rsidRPr="00E21CED">
        <w:rPr>
          <w:b/>
        </w:rPr>
        <w:t>2008</w:t>
      </w:r>
      <w:r w:rsidRPr="00E21CED">
        <w:t xml:space="preserve">, </w:t>
      </w:r>
      <w:r w:rsidRPr="00E21CED">
        <w:rPr>
          <w:i/>
        </w:rPr>
        <w:t>6</w:t>
      </w:r>
      <w:r w:rsidRPr="00E21CED">
        <w:t xml:space="preserve"> (1), 1-18. DOI: 10.1111/j.1476-5829.2007.00142.x  From NLM Medline.</w:t>
      </w:r>
    </w:p>
    <w:p w14:paraId="12F1CC37" w14:textId="77777777" w:rsidR="00E21CED" w:rsidRPr="00E21CED" w:rsidRDefault="00E21CED" w:rsidP="00E21CED">
      <w:pPr>
        <w:pStyle w:val="EndNoteBibliography"/>
      </w:pPr>
      <w:r w:rsidRPr="00E21CED">
        <w:t xml:space="preserve">(6) Chovanec, M.; Abu Zaid, M.; Hanna, N.; El-Kouri, N.; Einhorn, L. H.; Albany, C. Long-term toxicity of cisplatin in germ-cell tumor survivors. </w:t>
      </w:r>
      <w:r w:rsidRPr="00E21CED">
        <w:rPr>
          <w:i/>
        </w:rPr>
        <w:t xml:space="preserve">Ann Oncol </w:t>
      </w:r>
      <w:r w:rsidRPr="00E21CED">
        <w:rPr>
          <w:b/>
        </w:rPr>
        <w:t>2017</w:t>
      </w:r>
      <w:r w:rsidRPr="00E21CED">
        <w:t xml:space="preserve">, </w:t>
      </w:r>
      <w:r w:rsidRPr="00E21CED">
        <w:rPr>
          <w:i/>
        </w:rPr>
        <w:t>28</w:t>
      </w:r>
      <w:r w:rsidRPr="00E21CED">
        <w:t xml:space="preserve"> (11), 2670-2679. DOI: 10.1093/annonc/mdx360  From NLM.</w:t>
      </w:r>
    </w:p>
    <w:p w14:paraId="5B01B0C1" w14:textId="150B48E0" w:rsidR="00E21CED" w:rsidRPr="00E21CED" w:rsidRDefault="00E21CED" w:rsidP="00E21CED">
      <w:pPr>
        <w:pStyle w:val="EndNoteBibliography"/>
      </w:pPr>
      <w:r w:rsidRPr="00E21CED">
        <w:t xml:space="preserve">(7) Kato, M.; Kobayashi, T.; Matsui, Y.; Ito, K.; Hikami, K.; Yamada, T.; Ogawa, K.; Nakamura, K.; Sassa, N.; Yokomizo, A.; et al. Impact of the objective response to and number of cycles of platinum-based first-line chemotherapy for metastatic urothelial carcinoma on overall survival of patients treated with pembrolizumab. </w:t>
      </w:r>
      <w:r w:rsidRPr="00E21CED">
        <w:rPr>
          <w:i/>
        </w:rPr>
        <w:t xml:space="preserve">International Journal of Urology </w:t>
      </w:r>
      <w:r w:rsidRPr="00E21CED">
        <w:rPr>
          <w:b/>
        </w:rPr>
        <w:t>2021</w:t>
      </w:r>
      <w:r w:rsidRPr="00E21CED">
        <w:t xml:space="preserve">, </w:t>
      </w:r>
      <w:r w:rsidRPr="00E21CED">
        <w:rPr>
          <w:i/>
        </w:rPr>
        <w:t>28</w:t>
      </w:r>
      <w:r w:rsidRPr="00E21CED">
        <w:t xml:space="preserve"> (12), 1261-1267. DOI: </w:t>
      </w:r>
      <w:hyperlink r:id="rId11" w:history="1">
        <w:r w:rsidRPr="00E21CED">
          <w:rPr>
            <w:rStyle w:val="Hyperlink"/>
          </w:rPr>
          <w:t>https://doi.org/10.1111/iju.14686</w:t>
        </w:r>
      </w:hyperlink>
      <w:r w:rsidRPr="00E21CED">
        <w:t>.</w:t>
      </w:r>
    </w:p>
    <w:p w14:paraId="478B33F2" w14:textId="77777777" w:rsidR="00E21CED" w:rsidRPr="00E21CED" w:rsidRDefault="00E21CED" w:rsidP="00E21CED">
      <w:pPr>
        <w:pStyle w:val="EndNoteBibliography"/>
      </w:pPr>
      <w:r w:rsidRPr="00E21CED">
        <w:t xml:space="preserve">(8) Galsky, M. D.; Pal, S. K.; Lin, S. W.; Ogale, S.; Zivkovic, M.; Simpson, J.; Derleth, C.; Schiff, C.; Sonpavde, G. Real-World Effectiveness of Chemotherapy in Elderly Patients With Metastatic Bladder Cancer in the United States. </w:t>
      </w:r>
      <w:r w:rsidRPr="00E21CED">
        <w:rPr>
          <w:i/>
        </w:rPr>
        <w:t xml:space="preserve">Bladder Cancer </w:t>
      </w:r>
      <w:r w:rsidRPr="00E21CED">
        <w:rPr>
          <w:b/>
        </w:rPr>
        <w:t>2018</w:t>
      </w:r>
      <w:r w:rsidRPr="00E21CED">
        <w:t xml:space="preserve">, </w:t>
      </w:r>
      <w:r w:rsidRPr="00E21CED">
        <w:rPr>
          <w:i/>
        </w:rPr>
        <w:t>4</w:t>
      </w:r>
      <w:r w:rsidRPr="00E21CED">
        <w:t xml:space="preserve"> (2), 227-238. DOI: 10.3233/BLC-170149  From NLM PubMed-not-MEDLINE.</w:t>
      </w:r>
    </w:p>
    <w:p w14:paraId="7EFAAD82" w14:textId="77777777" w:rsidR="00E21CED" w:rsidRPr="00E21CED" w:rsidRDefault="00E21CED" w:rsidP="00E21CED">
      <w:pPr>
        <w:pStyle w:val="EndNoteBibliography"/>
      </w:pPr>
      <w:r w:rsidRPr="00E21CED">
        <w:t xml:space="preserve">(9) Grivas, P.; Plimack, E. R.; Balar, A. V.; Castellano, D.; O'Donnell, P. H.; Bellmunt, J.; Powles, T.; Hahn, N. M.; de Wit, R.; Bajorin, D. F.; et al. Pembrolizumab as First-line Therapy in Cisplatin-ineligible Advanced Urothelial Cancer (KEYNOTE-052): Outcomes in </w:t>
      </w:r>
      <w:r w:rsidRPr="00E21CED">
        <w:lastRenderedPageBreak/>
        <w:t xml:space="preserve">Older Patients by Age and Performance Status. </w:t>
      </w:r>
      <w:r w:rsidRPr="00E21CED">
        <w:rPr>
          <w:i/>
        </w:rPr>
        <w:t xml:space="preserve">Eur Urol Oncol </w:t>
      </w:r>
      <w:r w:rsidRPr="00E21CED">
        <w:rPr>
          <w:b/>
        </w:rPr>
        <w:t>2020</w:t>
      </w:r>
      <w:r w:rsidRPr="00E21CED">
        <w:t xml:space="preserve">, </w:t>
      </w:r>
      <w:r w:rsidRPr="00E21CED">
        <w:rPr>
          <w:i/>
        </w:rPr>
        <w:t>3</w:t>
      </w:r>
      <w:r w:rsidRPr="00E21CED">
        <w:t xml:space="preserve"> (3), 351-359. DOI: 10.1016/j.euo.2020.02.009  From NLM Medline.</w:t>
      </w:r>
    </w:p>
    <w:p w14:paraId="639D8878" w14:textId="77777777" w:rsidR="00E21CED" w:rsidRPr="00E21CED" w:rsidRDefault="00E21CED" w:rsidP="00E21CED">
      <w:pPr>
        <w:pStyle w:val="EndNoteBibliography"/>
      </w:pPr>
      <w:r w:rsidRPr="00E21CED">
        <w:t xml:space="preserve">(10) Kim, S.; Kokorovic, A.; Sharma, V.; Boorjian, S.; Rendon, R. A.; Bell, D.; Mason, R. Factors predicting early mortality after radical cystectomy for urothelial carcinoma in a contemporary cohort of patients. </w:t>
      </w:r>
      <w:r w:rsidRPr="00E21CED">
        <w:rPr>
          <w:i/>
        </w:rPr>
        <w:t xml:space="preserve">Can Urol Assoc J </w:t>
      </w:r>
      <w:r w:rsidRPr="00E21CED">
        <w:rPr>
          <w:b/>
        </w:rPr>
        <w:t>2020</w:t>
      </w:r>
      <w:r w:rsidRPr="00E21CED">
        <w:t xml:space="preserve">, </w:t>
      </w:r>
      <w:r w:rsidRPr="00E21CED">
        <w:rPr>
          <w:i/>
        </w:rPr>
        <w:t>14</w:t>
      </w:r>
      <w:r w:rsidRPr="00E21CED">
        <w:t xml:space="preserve"> (12), E636-E642. DOI: 10.5489/cuaj.6400  From NLM PubMed-not-MEDLINE.</w:t>
      </w:r>
    </w:p>
    <w:p w14:paraId="07011AA0" w14:textId="77777777" w:rsidR="00E21CED" w:rsidRPr="00E21CED" w:rsidRDefault="00E21CED" w:rsidP="00E21CED">
      <w:pPr>
        <w:pStyle w:val="EndNoteBibliography"/>
      </w:pPr>
      <w:r w:rsidRPr="00E21CED">
        <w:t xml:space="preserve">(11) Galsky, M. D.; Arija, J. Á. A.; Bamias, A.; Davis, I. D.; De Santis, M.; Kikuchi, E.; Garcia-del-Muro, X.; De Giorgi, U.; Mencinger, M.; Izumi, K.; et al. Atezolizumab with or without chemotherapy in metastatic urothelial cancer (IMvigor130): a multicentre, randomised, placebo-controlled phase 3 trial. </w:t>
      </w:r>
      <w:r w:rsidRPr="00E21CED">
        <w:rPr>
          <w:i/>
        </w:rPr>
        <w:t xml:space="preserve">The Lancet </w:t>
      </w:r>
      <w:r w:rsidRPr="00E21CED">
        <w:rPr>
          <w:b/>
        </w:rPr>
        <w:t>2020</w:t>
      </w:r>
      <w:r w:rsidRPr="00E21CED">
        <w:t xml:space="preserve">, </w:t>
      </w:r>
      <w:r w:rsidRPr="00E21CED">
        <w:rPr>
          <w:i/>
        </w:rPr>
        <w:t>395</w:t>
      </w:r>
      <w:r w:rsidRPr="00E21CED">
        <w:t xml:space="preserve"> (10236), 1547-1557. DOI: 10.1016/S0140-6736(20)30230-0 (acccessed 2025/05/15).</w:t>
      </w:r>
    </w:p>
    <w:p w14:paraId="00D14E0E" w14:textId="77777777" w:rsidR="00E21CED" w:rsidRPr="00E21CED" w:rsidRDefault="00E21CED" w:rsidP="00E21CED">
      <w:pPr>
        <w:pStyle w:val="EndNoteBibliography"/>
      </w:pPr>
      <w:r w:rsidRPr="00E21CED">
        <w:t xml:space="preserve">(12) Powles, T.; Csőszi, T.; Özgüroğlu, M.; Matsubara, N.; Géczi, L.; Cheng, S. Y.; Fradet, Y.; Oudard, S.; Vulsteke, C.; Morales Barrera, R.; et al. Pembrolizumab alone or combined with chemotherapy versus chemotherapy as first-line therapy for advanced urothelial carcinoma (KEYNOTE-361): a randomised, open-label, phase 3 trial. </w:t>
      </w:r>
      <w:r w:rsidRPr="00E21CED">
        <w:rPr>
          <w:i/>
        </w:rPr>
        <w:t xml:space="preserve">Lancet Oncol </w:t>
      </w:r>
      <w:r w:rsidRPr="00E21CED">
        <w:rPr>
          <w:b/>
        </w:rPr>
        <w:t>2021</w:t>
      </w:r>
      <w:r w:rsidRPr="00E21CED">
        <w:t xml:space="preserve">, </w:t>
      </w:r>
      <w:r w:rsidRPr="00E21CED">
        <w:rPr>
          <w:i/>
        </w:rPr>
        <w:t>22</w:t>
      </w:r>
      <w:r w:rsidRPr="00E21CED">
        <w:t xml:space="preserve"> (7), 931-945. DOI: 10.1016/s1470-2045(21)00152-2  From NLM.</w:t>
      </w:r>
    </w:p>
    <w:p w14:paraId="0AF58119" w14:textId="48E5A0B6" w:rsidR="00061C20" w:rsidRPr="00061C20" w:rsidRDefault="00061C20" w:rsidP="00061C20">
      <w:pPr>
        <w:pStyle w:val="EndNoteBibliography"/>
      </w:pPr>
      <w:r w:rsidRPr="00061C20">
        <w:t xml:space="preserve">(13) </w:t>
      </w:r>
      <w:r w:rsidRPr="00061C20">
        <w:rPr>
          <w:i/>
        </w:rPr>
        <w:t>NCT02091999: A Study of Escalating Doses of ASG-22CE Given as Monotherapy in Subjects With Metastatic Urothelial Cancer and Other Malignant Solid Tumors That Express Nectin-4</w:t>
      </w:r>
      <w:r w:rsidRPr="00061C20">
        <w:t xml:space="preserve">. ClinicalTrials.gov, </w:t>
      </w:r>
      <w:hyperlink r:id="rId12" w:history="1">
        <w:r w:rsidRPr="00061C20">
          <w:rPr>
            <w:rStyle w:val="Hyperlink"/>
          </w:rPr>
          <w:t>https://clinicaltrials.gov/study/NCT02091999?rank=1</w:t>
        </w:r>
      </w:hyperlink>
      <w:r w:rsidRPr="00061C20">
        <w:t xml:space="preserve"> (accessed 15 May 2025).</w:t>
      </w:r>
    </w:p>
    <w:p w14:paraId="7C0F66B8" w14:textId="40A640E7" w:rsidR="00061C20" w:rsidRPr="00061C20" w:rsidRDefault="00061C20" w:rsidP="00061C20">
      <w:pPr>
        <w:pStyle w:val="EndNoteBibliography"/>
      </w:pPr>
      <w:r w:rsidRPr="00061C20">
        <w:t xml:space="preserve">(14) </w:t>
      </w:r>
      <w:r w:rsidRPr="00061C20">
        <w:rPr>
          <w:i/>
        </w:rPr>
        <w:t>NCT03288545: A Study of Enfortumab Vedotin Alone or With Other Therapies for Treatment of Urothelial Cancer (EV-103)</w:t>
      </w:r>
      <w:r w:rsidRPr="00061C20">
        <w:t xml:space="preserve">. ClinicalTrials.gov, </w:t>
      </w:r>
      <w:hyperlink r:id="rId13" w:history="1">
        <w:r w:rsidRPr="00061C20">
          <w:rPr>
            <w:rStyle w:val="Hyperlink"/>
          </w:rPr>
          <w:t>https://clinicaltrials.gov/study/NCT03288545</w:t>
        </w:r>
      </w:hyperlink>
      <w:r w:rsidRPr="00061C20">
        <w:t xml:space="preserve"> (accessed 15 May 2025).</w:t>
      </w:r>
    </w:p>
    <w:p w14:paraId="580E1156" w14:textId="3FAF19F7" w:rsidR="00061C20" w:rsidRPr="00061C20" w:rsidRDefault="00061C20" w:rsidP="00061C20">
      <w:pPr>
        <w:pStyle w:val="EndNoteBibliography"/>
      </w:pPr>
      <w:r w:rsidRPr="00061C20">
        <w:t xml:space="preserve">(15) </w:t>
      </w:r>
      <w:r w:rsidRPr="00061C20">
        <w:rPr>
          <w:i/>
        </w:rPr>
        <w:t>NCT03219333: A Study of Enfortumab Vedotin for Patients With Locally Advanced or Metastatic Urothelial Bladder Cancer (EV-201)</w:t>
      </w:r>
      <w:r w:rsidRPr="00061C20">
        <w:t xml:space="preserve">. ClinicalTrials.gov, </w:t>
      </w:r>
      <w:hyperlink r:id="rId14" w:history="1">
        <w:r w:rsidRPr="00061C20">
          <w:rPr>
            <w:rStyle w:val="Hyperlink"/>
          </w:rPr>
          <w:t>https://clinicaltrials.gov/study/NCT03219333?id=NCT03219333&amp;rank=1</w:t>
        </w:r>
      </w:hyperlink>
      <w:r w:rsidRPr="00061C20">
        <w:t xml:space="preserve"> (accessed 15 May 2025).</w:t>
      </w:r>
    </w:p>
    <w:p w14:paraId="39F121A2" w14:textId="6705903E" w:rsidR="00061C20" w:rsidRPr="00061C20" w:rsidRDefault="00061C20" w:rsidP="00061C20">
      <w:pPr>
        <w:pStyle w:val="EndNoteBibliography"/>
      </w:pPr>
      <w:r w:rsidRPr="00061C20">
        <w:t xml:space="preserve">(16) </w:t>
      </w:r>
      <w:r w:rsidRPr="00061C20">
        <w:rPr>
          <w:i/>
        </w:rPr>
        <w:t>NCT04225117: A Study to Evaluate Enfortumab Vedotin in Subjects With Locally Advanced or Metastatic Malignant Solid Tumors (EV-202)</w:t>
      </w:r>
      <w:r w:rsidRPr="00061C20">
        <w:t xml:space="preserve">. ClinicalTrials.gov, </w:t>
      </w:r>
      <w:hyperlink r:id="rId15" w:history="1">
        <w:r w:rsidRPr="00061C20">
          <w:rPr>
            <w:rStyle w:val="Hyperlink"/>
          </w:rPr>
          <w:t>https://clinicaltrials.gov/study/NCT04225117?id=NCT04225117&amp;rank=1</w:t>
        </w:r>
      </w:hyperlink>
      <w:r w:rsidRPr="00061C20">
        <w:t xml:space="preserve"> (accessed 15 May 2025).</w:t>
      </w:r>
    </w:p>
    <w:p w14:paraId="594C2C13" w14:textId="663B6CB6" w:rsidR="00061C20" w:rsidRPr="00061C20" w:rsidRDefault="00061C20" w:rsidP="00061C20">
      <w:pPr>
        <w:pStyle w:val="EndNoteBibliography"/>
      </w:pPr>
      <w:r w:rsidRPr="00061C20">
        <w:t xml:space="preserve">(17) </w:t>
      </w:r>
      <w:r w:rsidRPr="00061C20">
        <w:rPr>
          <w:i/>
        </w:rPr>
        <w:t>NCT03474107: A Study to Evaluate Enfortumab Vedotin Versus (vs) Chemotherapy in Subjects With Previously Treated Locally Advanced or Metastatic Urothelial Cancer (EV-301)</w:t>
      </w:r>
      <w:r w:rsidRPr="00061C20">
        <w:t xml:space="preserve">. ClinicalTrials.gov, </w:t>
      </w:r>
      <w:hyperlink r:id="rId16" w:history="1">
        <w:r w:rsidRPr="00061C20">
          <w:rPr>
            <w:rStyle w:val="Hyperlink"/>
          </w:rPr>
          <w:t>https://clinicaltrials.gov/study/NCT03474107?id=NCT03474107&amp;rank=1</w:t>
        </w:r>
      </w:hyperlink>
      <w:r w:rsidRPr="00061C20">
        <w:t xml:space="preserve"> (accessed 15 May 2025).</w:t>
      </w:r>
    </w:p>
    <w:p w14:paraId="504B7CB7" w14:textId="77777777" w:rsidR="00061C20" w:rsidRPr="00061C20" w:rsidRDefault="00061C20" w:rsidP="00061C20">
      <w:pPr>
        <w:pStyle w:val="EndNoteBibliography"/>
      </w:pPr>
      <w:r w:rsidRPr="00061C20">
        <w:t xml:space="preserve">(18) Powles, T.; Rosenberg, J. E.; Sonpavde, G. P.; Loriot, Y.; Durán, I.; Lee, J.-L.; Matsubara, N.; Vulsteke, C.; Castellano, D.; Wu, C.; et al. Enfortumab Vedotin in Previously Treated Advanced Urothelial Carcinoma. </w:t>
      </w:r>
      <w:r w:rsidRPr="00061C20">
        <w:rPr>
          <w:i/>
        </w:rPr>
        <w:t xml:space="preserve">New England Journal of Medicine </w:t>
      </w:r>
      <w:r w:rsidRPr="00061C20">
        <w:rPr>
          <w:b/>
        </w:rPr>
        <w:t>2021</w:t>
      </w:r>
      <w:r w:rsidRPr="00061C20">
        <w:t xml:space="preserve">, </w:t>
      </w:r>
      <w:r w:rsidRPr="00061C20">
        <w:rPr>
          <w:i/>
        </w:rPr>
        <w:t>384</w:t>
      </w:r>
      <w:r w:rsidRPr="00061C20">
        <w:t xml:space="preserve"> (12), 1125-1135. DOI: doi:10.1056/NEJMoa2035807.</w:t>
      </w:r>
    </w:p>
    <w:p w14:paraId="147E8F88" w14:textId="77777777" w:rsidR="00061C20" w:rsidRPr="00061C20" w:rsidRDefault="00061C20" w:rsidP="00061C20">
      <w:pPr>
        <w:pStyle w:val="EndNoteBibliography"/>
      </w:pPr>
      <w:r w:rsidRPr="00061C20">
        <w:t xml:space="preserve">(19) Liu, B. A.; Olson, D.; Snead, K.; Gosink, J.; Tenn, E.-M.; Zaval, M.; Cao, A.; Sahetya, D.; Nesterova, A.; Hensley, K.; et al. Abstract 5581: Enfortumab vedotin, an anti-Nectin-4 ADC demonstrates bystander cell killing and immunogenic cell death anti-tumor activity mechanisms of action in urothelial cancers. </w:t>
      </w:r>
      <w:r w:rsidRPr="00061C20">
        <w:rPr>
          <w:i/>
        </w:rPr>
        <w:t xml:space="preserve">Cancer Research </w:t>
      </w:r>
      <w:r w:rsidRPr="00061C20">
        <w:rPr>
          <w:b/>
        </w:rPr>
        <w:t>2020</w:t>
      </w:r>
      <w:r w:rsidRPr="00061C20">
        <w:t xml:space="preserve">, </w:t>
      </w:r>
      <w:r w:rsidRPr="00061C20">
        <w:rPr>
          <w:i/>
        </w:rPr>
        <w:t>80</w:t>
      </w:r>
      <w:r w:rsidRPr="00061C20">
        <w:t xml:space="preserve"> (16_Supplement), 5581-5581. DOI: 10.1158/1538-7445.Am2020-5581 (acccessed 5/15/2025).</w:t>
      </w:r>
    </w:p>
    <w:p w14:paraId="6EAB5857" w14:textId="77777777" w:rsidR="00061C20" w:rsidRPr="00061C20" w:rsidRDefault="00061C20" w:rsidP="00061C20">
      <w:pPr>
        <w:pStyle w:val="EndNoteBibliography"/>
      </w:pPr>
      <w:r w:rsidRPr="00061C20">
        <w:t xml:space="preserve">(20) Olson, D.; Younan, P.; Liu, B.; Blahnik-Fagan, G.; Gosink, J.; Snead, K.; Tenn, E.; Hensley, K.; Sahetya, D.; Nesterova, A.; et al. 1187 Enfortumab vedotin induces immunogenic cell death, elicits antitumor immune memory, and shows enhanced preclinical activity in combination with immune checkpoint inhibitors. </w:t>
      </w:r>
      <w:r w:rsidRPr="00061C20">
        <w:rPr>
          <w:i/>
        </w:rPr>
        <w:t xml:space="preserve">Journal for ImmunoTherapy of Cancer </w:t>
      </w:r>
      <w:r w:rsidRPr="00061C20">
        <w:rPr>
          <w:b/>
        </w:rPr>
        <w:t>2022</w:t>
      </w:r>
      <w:r w:rsidRPr="00061C20">
        <w:t xml:space="preserve">, </w:t>
      </w:r>
      <w:r w:rsidRPr="00061C20">
        <w:rPr>
          <w:i/>
        </w:rPr>
        <w:t>10</w:t>
      </w:r>
      <w:r w:rsidRPr="00061C20">
        <w:t xml:space="preserve"> (Suppl 2), A1231-A1231. DOI: 10.1136/jitc-2022-SITC2022.1187.</w:t>
      </w:r>
    </w:p>
    <w:p w14:paraId="5E05F1D0" w14:textId="77777777" w:rsidR="00061C20" w:rsidRPr="00061C20" w:rsidRDefault="00061C20" w:rsidP="00061C20">
      <w:pPr>
        <w:pStyle w:val="EndNoteBibliography"/>
      </w:pPr>
      <w:r w:rsidRPr="00061C20">
        <w:lastRenderedPageBreak/>
        <w:t xml:space="preserve">(21) O'Donnell, P. H.; Milowsky, M. I.; Petrylak, D. P.; Hoimes, C. J.; Flaig, T. W.; Mar, N.; Moon, H. H.; Friedlander, T. W.; McKay, R. R.; Bilen, M. A.; et al. Enfortumab Vedotin With or Without Pembrolizumab in Cisplatin-Ineligible Patients With Previously Untreated Locally Advanced or Metastatic Urothelial Cancer. </w:t>
      </w:r>
      <w:r w:rsidRPr="00061C20">
        <w:rPr>
          <w:i/>
        </w:rPr>
        <w:t xml:space="preserve">J Clin Oncol </w:t>
      </w:r>
      <w:r w:rsidRPr="00061C20">
        <w:rPr>
          <w:b/>
        </w:rPr>
        <w:t>2023</w:t>
      </w:r>
      <w:r w:rsidRPr="00061C20">
        <w:t xml:space="preserve">, </w:t>
      </w:r>
      <w:r w:rsidRPr="00061C20">
        <w:rPr>
          <w:i/>
        </w:rPr>
        <w:t>41</w:t>
      </w:r>
      <w:r w:rsidRPr="00061C20">
        <w:t xml:space="preserve"> (25), 4107-4117. DOI: 10.1200/JCO.22.02887  From NLM Medline.</w:t>
      </w:r>
    </w:p>
    <w:p w14:paraId="416A8035" w14:textId="449AD949" w:rsidR="00061C20" w:rsidRPr="00061C20" w:rsidRDefault="00061C20" w:rsidP="00061C20">
      <w:pPr>
        <w:pStyle w:val="EndNoteBibliography"/>
      </w:pPr>
      <w:r w:rsidRPr="00061C20">
        <w:t xml:space="preserve">(22) </w:t>
      </w:r>
      <w:r w:rsidRPr="00061C20">
        <w:rPr>
          <w:i/>
        </w:rPr>
        <w:t>NCT04223856: Enfortumab Vedotin and Pembrolizumab vs. Chemotherapy Alone in Untreated Locally Advanced or Metastatic Urothelial Cancer (EV-302)</w:t>
      </w:r>
      <w:r w:rsidRPr="00061C20">
        <w:t xml:space="preserve">. ClinicalTrials.gov, </w:t>
      </w:r>
      <w:hyperlink r:id="rId17" w:history="1">
        <w:r w:rsidRPr="00061C20">
          <w:rPr>
            <w:rStyle w:val="Hyperlink"/>
          </w:rPr>
          <w:t>https://clinicaltrials.gov/study/NCT04223856</w:t>
        </w:r>
      </w:hyperlink>
      <w:r w:rsidRPr="00061C20">
        <w:t xml:space="preserve"> (accessed 15 May 2025).</w:t>
      </w:r>
    </w:p>
    <w:p w14:paraId="33BD58F1" w14:textId="77777777" w:rsidR="00061C20" w:rsidRPr="00061C20" w:rsidRDefault="00061C20" w:rsidP="00061C20">
      <w:pPr>
        <w:pStyle w:val="EndNoteBibliography"/>
      </w:pPr>
      <w:r w:rsidRPr="00061C20">
        <w:t xml:space="preserve">(23) Powles, T.; Valderrama, B. P.; Gupta, S.; Bedke, J.; Kikuchi, E.; Hoffman-Censits, J.; Iyer, G.; Vulsteke, C.; Park, S. H.; Shin, S. J.; et al. Enfortumab Vedotin and Pembrolizumab in Untreated Advanced Urothelial Cancer. </w:t>
      </w:r>
      <w:r w:rsidRPr="00061C20">
        <w:rPr>
          <w:i/>
        </w:rPr>
        <w:t xml:space="preserve">N Engl J Med </w:t>
      </w:r>
      <w:r w:rsidRPr="00061C20">
        <w:rPr>
          <w:b/>
        </w:rPr>
        <w:t>2024</w:t>
      </w:r>
      <w:r w:rsidRPr="00061C20">
        <w:t xml:space="preserve">, </w:t>
      </w:r>
      <w:r w:rsidRPr="00061C20">
        <w:rPr>
          <w:i/>
        </w:rPr>
        <w:t>390</w:t>
      </w:r>
      <w:r w:rsidRPr="00061C20">
        <w:t xml:space="preserve"> (10), 875-888. DOI: 10.1056/NEJMoa2312117  From NLM.</w:t>
      </w:r>
    </w:p>
    <w:p w14:paraId="28C9880E" w14:textId="77777777" w:rsidR="00061C20" w:rsidRPr="00061C20" w:rsidRDefault="00061C20" w:rsidP="00061C20">
      <w:pPr>
        <w:pStyle w:val="EndNoteBibliography"/>
      </w:pPr>
      <w:r w:rsidRPr="00061C20">
        <w:t xml:space="preserve">(24) Powles, T. B.; Perez Valderrama, B.; Gupta, S.; Bedke, J.; Kikuchi, E.; Hoffman-Censits, J.; Iyer, G.; Vulsteke, C.; Park, S. H.; Shin, S. J.; et al. 211MO EV-302/KEYNOTE-A39: Open-label, randomized phase III study of enfortumab vedotin in combination with pembrolizumab (EV+P) vs chemotherapy (Chemo) in previously untreated locally advanced metastatic urothelial carcinoma (la/mUC). </w:t>
      </w:r>
      <w:r w:rsidRPr="00061C20">
        <w:rPr>
          <w:i/>
        </w:rPr>
        <w:t xml:space="preserve">Annals of oncology : official journal of the European Society for Medical Oncology </w:t>
      </w:r>
      <w:r w:rsidRPr="00061C20">
        <w:rPr>
          <w:b/>
        </w:rPr>
        <w:t>2023</w:t>
      </w:r>
      <w:r w:rsidRPr="00061C20">
        <w:t xml:space="preserve">, </w:t>
      </w:r>
      <w:r w:rsidRPr="00061C20">
        <w:rPr>
          <w:i/>
        </w:rPr>
        <w:t>34</w:t>
      </w:r>
      <w:r w:rsidRPr="00061C20">
        <w:t>, S1557-S1558. DOI: 10.1016/j.annonc.2023.10.347 (acccessed 2025/05/15).</w:t>
      </w:r>
    </w:p>
    <w:p w14:paraId="2AC5118C" w14:textId="77777777" w:rsidR="00061C20" w:rsidRPr="00061C20" w:rsidRDefault="00061C20" w:rsidP="00061C20">
      <w:pPr>
        <w:pStyle w:val="EndNoteBibliography"/>
      </w:pPr>
      <w:r w:rsidRPr="00061C20">
        <w:t xml:space="preserve">(25) Heath, E. I.; Rosenberg, J. E. The biology and rationale of targeting nectin-4 in urothelial carcinoma. </w:t>
      </w:r>
      <w:r w:rsidRPr="00061C20">
        <w:rPr>
          <w:i/>
        </w:rPr>
        <w:t xml:space="preserve">Nature Reviews Urology </w:t>
      </w:r>
      <w:r w:rsidRPr="00061C20">
        <w:rPr>
          <w:b/>
        </w:rPr>
        <w:t>2021</w:t>
      </w:r>
      <w:r w:rsidRPr="00061C20">
        <w:t xml:space="preserve">, </w:t>
      </w:r>
      <w:r w:rsidRPr="00061C20">
        <w:rPr>
          <w:i/>
        </w:rPr>
        <w:t>18</w:t>
      </w:r>
      <w:r w:rsidRPr="00061C20">
        <w:t xml:space="preserve"> (2), 93-103. DOI: 10.1038/s41585-020-00394-5.</w:t>
      </w:r>
    </w:p>
    <w:p w14:paraId="04CBE43A" w14:textId="77777777" w:rsidR="00061C20" w:rsidRPr="00061C20" w:rsidRDefault="00061C20" w:rsidP="00061C20">
      <w:pPr>
        <w:pStyle w:val="EndNoteBibliography"/>
      </w:pPr>
      <w:r w:rsidRPr="00061C20">
        <w:t xml:space="preserve">(26) Hoffman-Censits, J. H.; Lombardo, K. A.; Parimi, V.; Kamanda, S.; Choi, W.; Hahn, N. M.; McConkey, D. J.; McGuire, B. M.; Bivalacqua, T. J.; Kates, M.; et al. Expression of Nectin-4 in Bladder Urothelial Carcinoma, in Morphologic Variants, and Nonurothelial Histotypes. </w:t>
      </w:r>
      <w:r w:rsidRPr="00061C20">
        <w:rPr>
          <w:i/>
        </w:rPr>
        <w:t xml:space="preserve">Appl Immunohistochem Mol Morphol </w:t>
      </w:r>
      <w:r w:rsidRPr="00061C20">
        <w:rPr>
          <w:b/>
        </w:rPr>
        <w:t>2021</w:t>
      </w:r>
      <w:r w:rsidRPr="00061C20">
        <w:t xml:space="preserve">, </w:t>
      </w:r>
      <w:r w:rsidRPr="00061C20">
        <w:rPr>
          <w:i/>
        </w:rPr>
        <w:t>29</w:t>
      </w:r>
      <w:r w:rsidRPr="00061C20">
        <w:t xml:space="preserve"> (8), 619-625. DOI: 10.1097/pai.0000000000000938  From NLM.</w:t>
      </w:r>
    </w:p>
    <w:p w14:paraId="53E507D0" w14:textId="77777777" w:rsidR="00061C20" w:rsidRPr="00061C20" w:rsidRDefault="00061C20" w:rsidP="00061C20">
      <w:pPr>
        <w:pStyle w:val="EndNoteBibliography"/>
      </w:pPr>
      <w:r w:rsidRPr="00061C20">
        <w:t xml:space="preserve">(27) Doronina, S. O.; Toki, B. E.; Torgov, M. Y.; Mendelsohn, B. A.; Cerveny, C. G.; Chace, D. F.; DeBlanc, R. L.; Gearing, R. P.; Bovee, T. D.; Siegall, C. B.; et al. Development of potent monoclonal antibody auristatin conjugates for cancer therapy. </w:t>
      </w:r>
      <w:r w:rsidRPr="00061C20">
        <w:rPr>
          <w:i/>
        </w:rPr>
        <w:t xml:space="preserve">Nature Biotechnology </w:t>
      </w:r>
      <w:r w:rsidRPr="00061C20">
        <w:rPr>
          <w:b/>
        </w:rPr>
        <w:t>2003</w:t>
      </w:r>
      <w:r w:rsidRPr="00061C20">
        <w:t xml:space="preserve">, </w:t>
      </w:r>
      <w:r w:rsidRPr="00061C20">
        <w:rPr>
          <w:i/>
        </w:rPr>
        <w:t>21</w:t>
      </w:r>
      <w:r w:rsidRPr="00061C20">
        <w:t>, 778-784. DOI: 10.1038/nbt832.</w:t>
      </w:r>
    </w:p>
    <w:p w14:paraId="29EA78C6" w14:textId="77777777" w:rsidR="00061C20" w:rsidRPr="00061C20" w:rsidRDefault="00061C20" w:rsidP="00061C20">
      <w:pPr>
        <w:pStyle w:val="EndNoteBibliography"/>
      </w:pPr>
      <w:r w:rsidRPr="00061C20">
        <w:t xml:space="preserve">(28) Staudacher, A. H.; Brown, M. P. Antibody drug conjugates and bystander killing: is antigen-dependent internalisation required? </w:t>
      </w:r>
      <w:r w:rsidRPr="00061C20">
        <w:rPr>
          <w:i/>
        </w:rPr>
        <w:t xml:space="preserve">Br J Cancer </w:t>
      </w:r>
      <w:r w:rsidRPr="00061C20">
        <w:rPr>
          <w:b/>
        </w:rPr>
        <w:t>2017</w:t>
      </w:r>
      <w:r w:rsidRPr="00061C20">
        <w:t xml:space="preserve">, </w:t>
      </w:r>
      <w:r w:rsidRPr="00061C20">
        <w:rPr>
          <w:i/>
        </w:rPr>
        <w:t>117</w:t>
      </w:r>
      <w:r w:rsidRPr="00061C20">
        <w:t xml:space="preserve"> (12), 1736-1742. DOI: 10.1038/bjc.2017.367  From NLM Medline.</w:t>
      </w:r>
    </w:p>
    <w:p w14:paraId="7A3388A6" w14:textId="77777777" w:rsidR="00061C20" w:rsidRPr="00061C20" w:rsidRDefault="00061C20" w:rsidP="00061C20">
      <w:pPr>
        <w:pStyle w:val="EndNoteBibliography"/>
      </w:pPr>
      <w:r w:rsidRPr="00061C20">
        <w:t xml:space="preserve">(29) Kroemer, G.; Galassi, C.; Zitvogel, L.; Galluzzi, L. Immunogenic cell stress and death. </w:t>
      </w:r>
      <w:r w:rsidRPr="00061C20">
        <w:rPr>
          <w:i/>
        </w:rPr>
        <w:t xml:space="preserve">Nature Immunology </w:t>
      </w:r>
      <w:r w:rsidRPr="00061C20">
        <w:rPr>
          <w:b/>
        </w:rPr>
        <w:t>2022</w:t>
      </w:r>
      <w:r w:rsidRPr="00061C20">
        <w:t xml:space="preserve">, </w:t>
      </w:r>
      <w:r w:rsidRPr="00061C20">
        <w:rPr>
          <w:i/>
        </w:rPr>
        <w:t>23</w:t>
      </w:r>
      <w:r w:rsidRPr="00061C20">
        <w:t xml:space="preserve"> (4), 487-500. DOI: 10.1038/s41590-022-01132-2.</w:t>
      </w:r>
    </w:p>
    <w:p w14:paraId="49E88C90" w14:textId="77777777" w:rsidR="00061C20" w:rsidRPr="00061C20" w:rsidRDefault="00061C20" w:rsidP="00061C20">
      <w:pPr>
        <w:pStyle w:val="EndNoteBibliography"/>
      </w:pPr>
      <w:r w:rsidRPr="00061C20">
        <w:t xml:space="preserve">(30) Friedlander, T. W.; Milowsky, M. I.; Bilen, M. A.; Srinivas, S.; McKay, R. R.; Flaig, T. W.; Hoimes, C. J.; Balar, A. V.; Henry, E.; Petrylak, D. P.; et al. Study EV-103: Update on durability results and long term outcome of enfortumab vedotin + pembrolizumab in first line locally advanced or metastatic urothelial carcinoma (la/mUC). </w:t>
      </w:r>
      <w:r w:rsidRPr="00061C20">
        <w:rPr>
          <w:i/>
        </w:rPr>
        <w:t xml:space="preserve">Journal of Clinical Oncology </w:t>
      </w:r>
      <w:r w:rsidRPr="00061C20">
        <w:rPr>
          <w:b/>
        </w:rPr>
        <w:t>2021</w:t>
      </w:r>
      <w:r w:rsidRPr="00061C20">
        <w:t xml:space="preserve">, </w:t>
      </w:r>
      <w:r w:rsidRPr="00061C20">
        <w:rPr>
          <w:i/>
        </w:rPr>
        <w:t>39</w:t>
      </w:r>
      <w:r w:rsidRPr="00061C20">
        <w:t xml:space="preserve"> (15_suppl), 4528-4528. DOI: 10.1200/JCO.2021.39.15_suppl.4528.</w:t>
      </w:r>
    </w:p>
    <w:p w14:paraId="49B3057A" w14:textId="77777777" w:rsidR="00061C20" w:rsidRPr="00061C20" w:rsidRDefault="00061C20" w:rsidP="00061C20">
      <w:pPr>
        <w:pStyle w:val="EndNoteBibliography"/>
      </w:pPr>
      <w:r w:rsidRPr="00061C20">
        <w:t xml:space="preserve">(31) Galsky, M. D.; Grande, E.; Necchi, A.; Koontz, M. Z.; Iyer, G.; Campbell, M. T.; Drakaki, A.; Loriot, Y.; Sokolowski, K. M.; Zhang, W.; et al. Phase 3 open-label, randomized, controlled study of disitamab vedotin with pembrolizumab versus chemotherapy in patients with previously untreated locally advanced or metastatic urothelial carcinoma that expresses HER2 (DV-001). </w:t>
      </w:r>
      <w:r w:rsidRPr="00061C20">
        <w:rPr>
          <w:i/>
        </w:rPr>
        <w:t xml:space="preserve">Journal of Clinical Oncology </w:t>
      </w:r>
      <w:r w:rsidRPr="00061C20">
        <w:rPr>
          <w:b/>
        </w:rPr>
        <w:t>2024</w:t>
      </w:r>
      <w:r w:rsidRPr="00061C20">
        <w:t xml:space="preserve">, </w:t>
      </w:r>
      <w:r w:rsidRPr="00061C20">
        <w:rPr>
          <w:i/>
        </w:rPr>
        <w:t>42</w:t>
      </w:r>
      <w:r w:rsidRPr="00061C20">
        <w:t xml:space="preserve"> (4_suppl), TPS717-TPS717. DOI: 10.1200/JCO.2024.42.4_suppl.TPS717.</w:t>
      </w:r>
    </w:p>
    <w:p w14:paraId="79BDB169" w14:textId="77777777" w:rsidR="00061C20" w:rsidRPr="00061C20" w:rsidRDefault="00061C20" w:rsidP="00061C20">
      <w:pPr>
        <w:pStyle w:val="EndNoteBibliography"/>
      </w:pPr>
      <w:r w:rsidRPr="00061C20">
        <w:t xml:space="preserve">(32) Grivas, P.; Pouessel, D.; Park, C. H.; Barthelemy, P.; Bupathi, M.; Petrylak, D. P.; Agarwal, N.; Gupta, S.; Flechon, A.; Ramamurthy, C.; et al. Primary analysis of TROPHY-U-01 cohort 3, a phase 2 study of sacituzumab govitecan (SG) in combination with </w:t>
      </w:r>
      <w:r w:rsidRPr="00061C20">
        <w:lastRenderedPageBreak/>
        <w:t xml:space="preserve">pembrolizumab (Pembro) in patients (pts) with metastatic urothelial cancer (mUC) that progressed after platinum (PT)-based therapy. </w:t>
      </w:r>
      <w:r w:rsidRPr="00061C20">
        <w:rPr>
          <w:i/>
        </w:rPr>
        <w:t xml:space="preserve">Journal of Clinical Oncology </w:t>
      </w:r>
      <w:r w:rsidRPr="00061C20">
        <w:rPr>
          <w:b/>
        </w:rPr>
        <w:t>2023</w:t>
      </w:r>
      <w:r w:rsidRPr="00061C20">
        <w:t xml:space="preserve">, </w:t>
      </w:r>
      <w:r w:rsidRPr="00061C20">
        <w:rPr>
          <w:i/>
        </w:rPr>
        <w:t>41</w:t>
      </w:r>
      <w:r w:rsidRPr="00061C20">
        <w:t xml:space="preserve"> (6_suppl), 518-518. DOI: 10.1200/JCO.2023.41.6_suppl.518.</w:t>
      </w:r>
    </w:p>
    <w:p w14:paraId="576255B6" w14:textId="77777777" w:rsidR="00061C20" w:rsidRPr="00061C20" w:rsidRDefault="00061C20" w:rsidP="00061C20">
      <w:pPr>
        <w:pStyle w:val="EndNoteBibliography"/>
      </w:pPr>
      <w:r w:rsidRPr="00061C20">
        <w:t xml:space="preserve">(33) Klussman, K.; Tenn, E.-M.; Higgins, S.; Mazahreh, R.; Snead, K.; Hamilton, J.; Grogan, B.; Sigurjonsson, J.; Cao, A.; Gardai, S.; et al. 618 Vedotin ADCs induce ER stress and elicit hallmarks of ICD across multiple cancer indications. </w:t>
      </w:r>
      <w:r w:rsidRPr="00061C20">
        <w:rPr>
          <w:i/>
        </w:rPr>
        <w:t xml:space="preserve">Journal for ImmunoTherapy of Cancer </w:t>
      </w:r>
      <w:r w:rsidRPr="00061C20">
        <w:rPr>
          <w:b/>
        </w:rPr>
        <w:t>2020</w:t>
      </w:r>
      <w:r w:rsidRPr="00061C20">
        <w:t xml:space="preserve">, </w:t>
      </w:r>
      <w:r w:rsidRPr="00061C20">
        <w:rPr>
          <w:i/>
        </w:rPr>
        <w:t>8</w:t>
      </w:r>
      <w:r w:rsidRPr="00061C20">
        <w:t>, A372-A372.</w:t>
      </w:r>
    </w:p>
    <w:p w14:paraId="29432688" w14:textId="77777777" w:rsidR="00061C20" w:rsidRPr="00061C20" w:rsidRDefault="00061C20" w:rsidP="00061C20">
      <w:pPr>
        <w:pStyle w:val="EndNoteBibliography"/>
      </w:pPr>
      <w:r w:rsidRPr="00061C20">
        <w:t xml:space="preserve">(34) Sheng, X.; He, Z.; Shi, Y.; Luo, H.; Han, W.; Yao, X.; Shi, B.; Liu, J.; Hu, C.; Liu, Z.; et al. RC48-ADC for metastatic urothelial carcinoma with HER2-positive: Combined analysis of RC48-C005 and RC48-C009 trials. </w:t>
      </w:r>
      <w:r w:rsidRPr="00061C20">
        <w:rPr>
          <w:i/>
        </w:rPr>
        <w:t xml:space="preserve">Journal of Clinical Oncology </w:t>
      </w:r>
      <w:r w:rsidRPr="00061C20">
        <w:rPr>
          <w:b/>
        </w:rPr>
        <w:t>2022</w:t>
      </w:r>
      <w:r w:rsidRPr="00061C20">
        <w:t xml:space="preserve">, </w:t>
      </w:r>
      <w:r w:rsidRPr="00061C20">
        <w:rPr>
          <w:i/>
        </w:rPr>
        <w:t>40</w:t>
      </w:r>
      <w:r w:rsidRPr="00061C20">
        <w:t xml:space="preserve"> (16_suppl), 4520-4520. DOI: 10.1200/JCO.2022.40.16_suppl.4520.</w:t>
      </w:r>
    </w:p>
    <w:p w14:paraId="472A996E" w14:textId="77777777" w:rsidR="00061C20" w:rsidRPr="00061C20" w:rsidRDefault="00061C20" w:rsidP="00061C20">
      <w:pPr>
        <w:pStyle w:val="EndNoteBibliography"/>
      </w:pPr>
      <w:r w:rsidRPr="00061C20">
        <w:t xml:space="preserve">(35) Ulrich, M.; Klussman, K.; Gosink, J. J.; Allred, S.; Hensley, K.; Treuting, P. M.; Parekh, N. J.; Gray, E. E.; Gardai, S. J. Abstract 4892: MMAE drives immunomodulatory changes in a preclinical xenograft model that are distinct from other clinical-stage ADC payloads. </w:t>
      </w:r>
      <w:r w:rsidRPr="00061C20">
        <w:rPr>
          <w:i/>
        </w:rPr>
        <w:t xml:space="preserve">Cancer Research </w:t>
      </w:r>
      <w:r w:rsidRPr="00061C20">
        <w:rPr>
          <w:b/>
        </w:rPr>
        <w:t>2023</w:t>
      </w:r>
      <w:r w:rsidRPr="00061C20">
        <w:t xml:space="preserve">, </w:t>
      </w:r>
      <w:r w:rsidRPr="00061C20">
        <w:rPr>
          <w:i/>
        </w:rPr>
        <w:t>83</w:t>
      </w:r>
      <w:r w:rsidRPr="00061C20">
        <w:t xml:space="preserve"> (7_Supplement), 4892-4892. DOI: 10.1158/1538-7445.Am2023-4892 (acccessed 5/15/2025).</w:t>
      </w:r>
    </w:p>
    <w:p w14:paraId="7F876F55" w14:textId="77777777" w:rsidR="00061C20" w:rsidRPr="00061C20" w:rsidRDefault="00061C20" w:rsidP="00061C20">
      <w:pPr>
        <w:pStyle w:val="EndNoteBibliography"/>
      </w:pPr>
      <w:r w:rsidRPr="00061C20">
        <w:t xml:space="preserve">(36) Galassi, C.; Chan, T. A.; Vitale, I.; Galluzzi, L. The hallmarks of cancer immune evasion. </w:t>
      </w:r>
      <w:r w:rsidRPr="00061C20">
        <w:rPr>
          <w:i/>
        </w:rPr>
        <w:t xml:space="preserve">Cancer Cell </w:t>
      </w:r>
      <w:r w:rsidRPr="00061C20">
        <w:rPr>
          <w:b/>
        </w:rPr>
        <w:t>2024</w:t>
      </w:r>
      <w:r w:rsidRPr="00061C20">
        <w:t xml:space="preserve">, </w:t>
      </w:r>
      <w:r w:rsidRPr="00061C20">
        <w:rPr>
          <w:i/>
        </w:rPr>
        <w:t>42</w:t>
      </w:r>
      <w:r w:rsidRPr="00061C20">
        <w:t xml:space="preserve"> (11), 1825-1863. DOI: 10.1016/j.ccell.2024.09.010  From NLM.</w:t>
      </w:r>
    </w:p>
    <w:p w14:paraId="2D3FB1D2" w14:textId="77777777" w:rsidR="00061C20" w:rsidRPr="00061C20" w:rsidRDefault="00061C20" w:rsidP="00061C20">
      <w:pPr>
        <w:pStyle w:val="EndNoteBibliography"/>
      </w:pPr>
      <w:r w:rsidRPr="00061C20">
        <w:t xml:space="preserve">(37) Robert, C. A decade of immune-checkpoint inhibitors in cancer therapy. </w:t>
      </w:r>
      <w:r w:rsidRPr="00061C20">
        <w:rPr>
          <w:i/>
        </w:rPr>
        <w:t xml:space="preserve">Nature Communications </w:t>
      </w:r>
      <w:r w:rsidRPr="00061C20">
        <w:rPr>
          <w:b/>
        </w:rPr>
        <w:t>2020</w:t>
      </w:r>
      <w:r w:rsidRPr="00061C20">
        <w:t xml:space="preserve">, </w:t>
      </w:r>
      <w:r w:rsidRPr="00061C20">
        <w:rPr>
          <w:i/>
        </w:rPr>
        <w:t>11</w:t>
      </w:r>
      <w:r w:rsidRPr="00061C20">
        <w:t xml:space="preserve"> (1), 3801. DOI: 10.1038/s41467-020-17670-y.</w:t>
      </w:r>
    </w:p>
    <w:p w14:paraId="2A00C6EC" w14:textId="7EAA5F67" w:rsidR="00061C20" w:rsidRPr="00061C20" w:rsidRDefault="00061C20" w:rsidP="00061C20">
      <w:pPr>
        <w:pStyle w:val="EndNoteBibliography"/>
      </w:pPr>
      <w:r w:rsidRPr="00061C20">
        <w:t xml:space="preserve">(38) </w:t>
      </w:r>
      <w:r w:rsidRPr="00061C20">
        <w:rPr>
          <w:i/>
        </w:rPr>
        <w:t>Beacon ADC Database: Trial Data</w:t>
      </w:r>
      <w:r w:rsidRPr="00061C20">
        <w:t xml:space="preserve">. Beacon ADC Database, </w:t>
      </w:r>
      <w:hyperlink r:id="rId18" w:history="1">
        <w:r w:rsidRPr="00061C20">
          <w:rPr>
            <w:rStyle w:val="Hyperlink"/>
          </w:rPr>
          <w:t>https://data.beacon-intelligence.com/explore/trial</w:t>
        </w:r>
      </w:hyperlink>
      <w:r w:rsidRPr="00061C20">
        <w:t xml:space="preserve"> (accessed 2025 15 May 2025).</w:t>
      </w:r>
    </w:p>
    <w:p w14:paraId="0506CEA5" w14:textId="7F959EFA" w:rsidR="00974CCF" w:rsidRPr="003A70A5" w:rsidRDefault="00E21CED" w:rsidP="005A5054">
      <w:pPr>
        <w:shd w:val="clear" w:color="auto" w:fill="FFFFFF"/>
        <w:textAlignment w:val="baseline"/>
        <w:rPr>
          <w:color w:val="2A2A2A"/>
        </w:rPr>
      </w:pPr>
      <w:r>
        <w:rPr>
          <w:color w:val="2A2A2A"/>
        </w:rPr>
        <w:fldChar w:fldCharType="end"/>
      </w:r>
    </w:p>
    <w:sectPr w:rsidR="00974CCF" w:rsidRPr="003A70A5" w:rsidSect="00DF4359">
      <w:footerReference w:type="default" r:id="rId19"/>
      <w:pgSz w:w="11906" w:h="16838"/>
      <w:pgMar w:top="1417" w:right="1417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66F8F" w14:textId="77777777" w:rsidR="00E215A9" w:rsidRDefault="00E215A9" w:rsidP="004E050E">
      <w:r>
        <w:separator/>
      </w:r>
    </w:p>
  </w:endnote>
  <w:endnote w:type="continuationSeparator" w:id="0">
    <w:p w14:paraId="06FE1CA9" w14:textId="77777777" w:rsidR="00E215A9" w:rsidRDefault="00E215A9" w:rsidP="004E050E">
      <w:r>
        <w:continuationSeparator/>
      </w:r>
    </w:p>
  </w:endnote>
  <w:endnote w:type="continuationNotice" w:id="1">
    <w:p w14:paraId="1837F084" w14:textId="77777777" w:rsidR="00E215A9" w:rsidRDefault="00E215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22988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F72911" w14:textId="5E680FBE" w:rsidR="002148EE" w:rsidRDefault="002148E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FBB4DE" w14:textId="77777777" w:rsidR="002148EE" w:rsidRDefault="002148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EE206" w14:textId="77777777" w:rsidR="00E215A9" w:rsidRDefault="00E215A9" w:rsidP="004E050E">
      <w:r>
        <w:separator/>
      </w:r>
    </w:p>
  </w:footnote>
  <w:footnote w:type="continuationSeparator" w:id="0">
    <w:p w14:paraId="2D75832D" w14:textId="77777777" w:rsidR="00E215A9" w:rsidRDefault="00E215A9" w:rsidP="004E050E">
      <w:r>
        <w:continuationSeparator/>
      </w:r>
    </w:p>
  </w:footnote>
  <w:footnote w:type="continuationNotice" w:id="1">
    <w:p w14:paraId="05C0A406" w14:textId="77777777" w:rsidR="00E215A9" w:rsidRDefault="00E215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6AC4"/>
    <w:multiLevelType w:val="multilevel"/>
    <w:tmpl w:val="72884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8534C"/>
    <w:multiLevelType w:val="hybridMultilevel"/>
    <w:tmpl w:val="B056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07D82"/>
    <w:multiLevelType w:val="multilevel"/>
    <w:tmpl w:val="84726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77667"/>
    <w:multiLevelType w:val="hybridMultilevel"/>
    <w:tmpl w:val="9D82F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50D13"/>
    <w:multiLevelType w:val="multilevel"/>
    <w:tmpl w:val="6AC6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2B4838"/>
    <w:multiLevelType w:val="hybridMultilevel"/>
    <w:tmpl w:val="86D05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D1910"/>
    <w:multiLevelType w:val="hybridMultilevel"/>
    <w:tmpl w:val="55C260AA"/>
    <w:lvl w:ilvl="0" w:tplc="D938D1CC">
      <w:start w:val="1"/>
      <w:numFmt w:val="decimal"/>
      <w:lvlText w:val="%1."/>
      <w:lvlJc w:val="left"/>
      <w:pPr>
        <w:ind w:left="360" w:hanging="360"/>
      </w:pPr>
    </w:lvl>
    <w:lvl w:ilvl="1" w:tplc="014C3C74">
      <w:start w:val="1"/>
      <w:numFmt w:val="lowerLetter"/>
      <w:lvlText w:val="%2."/>
      <w:lvlJc w:val="left"/>
      <w:pPr>
        <w:ind w:left="1080" w:hanging="360"/>
      </w:pPr>
    </w:lvl>
    <w:lvl w:ilvl="2" w:tplc="A392A2C2">
      <w:start w:val="1"/>
      <w:numFmt w:val="lowerRoman"/>
      <w:lvlText w:val="%3."/>
      <w:lvlJc w:val="right"/>
      <w:pPr>
        <w:ind w:left="1800" w:hanging="180"/>
      </w:pPr>
    </w:lvl>
    <w:lvl w:ilvl="3" w:tplc="62BAF104">
      <w:start w:val="1"/>
      <w:numFmt w:val="decimal"/>
      <w:lvlText w:val="%4."/>
      <w:lvlJc w:val="left"/>
      <w:pPr>
        <w:ind w:left="2520" w:hanging="360"/>
      </w:pPr>
    </w:lvl>
    <w:lvl w:ilvl="4" w:tplc="C5AC0272">
      <w:start w:val="1"/>
      <w:numFmt w:val="lowerLetter"/>
      <w:lvlText w:val="%5."/>
      <w:lvlJc w:val="left"/>
      <w:pPr>
        <w:ind w:left="3240" w:hanging="360"/>
      </w:pPr>
    </w:lvl>
    <w:lvl w:ilvl="5" w:tplc="4628D9EC">
      <w:start w:val="1"/>
      <w:numFmt w:val="lowerRoman"/>
      <w:lvlText w:val="%6."/>
      <w:lvlJc w:val="right"/>
      <w:pPr>
        <w:ind w:left="3960" w:hanging="180"/>
      </w:pPr>
    </w:lvl>
    <w:lvl w:ilvl="6" w:tplc="BDE486A2">
      <w:start w:val="1"/>
      <w:numFmt w:val="decimal"/>
      <w:lvlText w:val="%7."/>
      <w:lvlJc w:val="left"/>
      <w:pPr>
        <w:ind w:left="4680" w:hanging="360"/>
      </w:pPr>
    </w:lvl>
    <w:lvl w:ilvl="7" w:tplc="57C4918A">
      <w:start w:val="1"/>
      <w:numFmt w:val="lowerLetter"/>
      <w:lvlText w:val="%8."/>
      <w:lvlJc w:val="left"/>
      <w:pPr>
        <w:ind w:left="5400" w:hanging="360"/>
      </w:pPr>
    </w:lvl>
    <w:lvl w:ilvl="8" w:tplc="CA1AE4CA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EC5468"/>
    <w:multiLevelType w:val="hybridMultilevel"/>
    <w:tmpl w:val="32F42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B6937"/>
    <w:multiLevelType w:val="hybridMultilevel"/>
    <w:tmpl w:val="7750D4CC"/>
    <w:lvl w:ilvl="0" w:tplc="22AA3190">
      <w:start w:val="1"/>
      <w:numFmt w:val="decimal"/>
      <w:lvlText w:val="%1."/>
      <w:lvlJc w:val="left"/>
      <w:pPr>
        <w:ind w:left="360" w:hanging="360"/>
      </w:pPr>
    </w:lvl>
    <w:lvl w:ilvl="1" w:tplc="CF740BFE">
      <w:start w:val="1"/>
      <w:numFmt w:val="lowerLetter"/>
      <w:lvlText w:val="%2."/>
      <w:lvlJc w:val="left"/>
      <w:pPr>
        <w:ind w:left="1080" w:hanging="360"/>
      </w:pPr>
    </w:lvl>
    <w:lvl w:ilvl="2" w:tplc="560208E6">
      <w:start w:val="1"/>
      <w:numFmt w:val="lowerRoman"/>
      <w:lvlText w:val="%3."/>
      <w:lvlJc w:val="right"/>
      <w:pPr>
        <w:ind w:left="1800" w:hanging="180"/>
      </w:pPr>
    </w:lvl>
    <w:lvl w:ilvl="3" w:tplc="CD1425FC">
      <w:start w:val="1"/>
      <w:numFmt w:val="decimal"/>
      <w:lvlText w:val="%4."/>
      <w:lvlJc w:val="left"/>
      <w:pPr>
        <w:ind w:left="2520" w:hanging="360"/>
      </w:pPr>
    </w:lvl>
    <w:lvl w:ilvl="4" w:tplc="AACCC054">
      <w:start w:val="1"/>
      <w:numFmt w:val="lowerLetter"/>
      <w:lvlText w:val="%5."/>
      <w:lvlJc w:val="left"/>
      <w:pPr>
        <w:ind w:left="3240" w:hanging="360"/>
      </w:pPr>
    </w:lvl>
    <w:lvl w:ilvl="5" w:tplc="E2C098B2">
      <w:start w:val="1"/>
      <w:numFmt w:val="lowerRoman"/>
      <w:lvlText w:val="%6."/>
      <w:lvlJc w:val="right"/>
      <w:pPr>
        <w:ind w:left="3960" w:hanging="180"/>
      </w:pPr>
    </w:lvl>
    <w:lvl w:ilvl="6" w:tplc="7684420E">
      <w:start w:val="1"/>
      <w:numFmt w:val="decimal"/>
      <w:lvlText w:val="%7."/>
      <w:lvlJc w:val="left"/>
      <w:pPr>
        <w:ind w:left="4680" w:hanging="360"/>
      </w:pPr>
    </w:lvl>
    <w:lvl w:ilvl="7" w:tplc="6DF4B182">
      <w:start w:val="1"/>
      <w:numFmt w:val="lowerLetter"/>
      <w:lvlText w:val="%8."/>
      <w:lvlJc w:val="left"/>
      <w:pPr>
        <w:ind w:left="5400" w:hanging="360"/>
      </w:pPr>
    </w:lvl>
    <w:lvl w:ilvl="8" w:tplc="5D6A216C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D623A0"/>
    <w:multiLevelType w:val="hybridMultilevel"/>
    <w:tmpl w:val="DFAA41F2"/>
    <w:name w:val="dtMLAppendix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91F9E"/>
    <w:multiLevelType w:val="hybridMultilevel"/>
    <w:tmpl w:val="54F6E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20FA7"/>
    <w:multiLevelType w:val="hybridMultilevel"/>
    <w:tmpl w:val="5C6859BE"/>
    <w:lvl w:ilvl="0" w:tplc="3A6A6832">
      <w:start w:val="1"/>
      <w:numFmt w:val="decimal"/>
      <w:lvlText w:val="%1."/>
      <w:lvlJc w:val="left"/>
      <w:pPr>
        <w:ind w:left="720" w:hanging="360"/>
      </w:pPr>
    </w:lvl>
    <w:lvl w:ilvl="1" w:tplc="DEEA39A4">
      <w:start w:val="1"/>
      <w:numFmt w:val="lowerLetter"/>
      <w:lvlText w:val="%2."/>
      <w:lvlJc w:val="left"/>
      <w:pPr>
        <w:ind w:left="1440" w:hanging="360"/>
      </w:pPr>
    </w:lvl>
    <w:lvl w:ilvl="2" w:tplc="A4E8F066">
      <w:start w:val="1"/>
      <w:numFmt w:val="lowerRoman"/>
      <w:lvlText w:val="%3."/>
      <w:lvlJc w:val="right"/>
      <w:pPr>
        <w:ind w:left="2160" w:hanging="180"/>
      </w:pPr>
    </w:lvl>
    <w:lvl w:ilvl="3" w:tplc="2AE2858E">
      <w:start w:val="1"/>
      <w:numFmt w:val="decimal"/>
      <w:lvlText w:val="%4."/>
      <w:lvlJc w:val="left"/>
      <w:pPr>
        <w:ind w:left="2880" w:hanging="360"/>
      </w:pPr>
    </w:lvl>
    <w:lvl w:ilvl="4" w:tplc="2B84EB12">
      <w:start w:val="1"/>
      <w:numFmt w:val="lowerLetter"/>
      <w:lvlText w:val="%5."/>
      <w:lvlJc w:val="left"/>
      <w:pPr>
        <w:ind w:left="3600" w:hanging="360"/>
      </w:pPr>
    </w:lvl>
    <w:lvl w:ilvl="5" w:tplc="9104B02E">
      <w:start w:val="1"/>
      <w:numFmt w:val="lowerRoman"/>
      <w:lvlText w:val="%6."/>
      <w:lvlJc w:val="right"/>
      <w:pPr>
        <w:ind w:left="4320" w:hanging="180"/>
      </w:pPr>
    </w:lvl>
    <w:lvl w:ilvl="6" w:tplc="59C2C0DA">
      <w:start w:val="1"/>
      <w:numFmt w:val="decimal"/>
      <w:lvlText w:val="%7."/>
      <w:lvlJc w:val="left"/>
      <w:pPr>
        <w:ind w:left="5040" w:hanging="360"/>
      </w:pPr>
    </w:lvl>
    <w:lvl w:ilvl="7" w:tplc="02165462">
      <w:start w:val="1"/>
      <w:numFmt w:val="lowerLetter"/>
      <w:lvlText w:val="%8."/>
      <w:lvlJc w:val="left"/>
      <w:pPr>
        <w:ind w:left="5760" w:hanging="360"/>
      </w:pPr>
    </w:lvl>
    <w:lvl w:ilvl="8" w:tplc="BCF8022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D4886"/>
    <w:multiLevelType w:val="multilevel"/>
    <w:tmpl w:val="E3C6E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DF116B"/>
    <w:multiLevelType w:val="hybridMultilevel"/>
    <w:tmpl w:val="F32CA15E"/>
    <w:lvl w:ilvl="0" w:tplc="1D5238D0">
      <w:start w:val="1"/>
      <w:numFmt w:val="decimal"/>
      <w:lvlText w:val="%1."/>
      <w:lvlJc w:val="left"/>
      <w:pPr>
        <w:ind w:left="720" w:hanging="360"/>
      </w:pPr>
    </w:lvl>
    <w:lvl w:ilvl="1" w:tplc="0DFE05F0">
      <w:start w:val="1"/>
      <w:numFmt w:val="lowerLetter"/>
      <w:lvlText w:val="%2."/>
      <w:lvlJc w:val="left"/>
      <w:pPr>
        <w:ind w:left="1440" w:hanging="360"/>
      </w:pPr>
    </w:lvl>
    <w:lvl w:ilvl="2" w:tplc="3D542DE6">
      <w:start w:val="1"/>
      <w:numFmt w:val="lowerRoman"/>
      <w:lvlText w:val="%3."/>
      <w:lvlJc w:val="right"/>
      <w:pPr>
        <w:ind w:left="2160" w:hanging="180"/>
      </w:pPr>
    </w:lvl>
    <w:lvl w:ilvl="3" w:tplc="434E5B98">
      <w:start w:val="1"/>
      <w:numFmt w:val="decimal"/>
      <w:lvlText w:val="%4."/>
      <w:lvlJc w:val="left"/>
      <w:pPr>
        <w:ind w:left="2880" w:hanging="360"/>
      </w:pPr>
    </w:lvl>
    <w:lvl w:ilvl="4" w:tplc="51F6B67E">
      <w:start w:val="1"/>
      <w:numFmt w:val="lowerLetter"/>
      <w:lvlText w:val="%5."/>
      <w:lvlJc w:val="left"/>
      <w:pPr>
        <w:ind w:left="3600" w:hanging="360"/>
      </w:pPr>
    </w:lvl>
    <w:lvl w:ilvl="5" w:tplc="A8F68FCA">
      <w:start w:val="1"/>
      <w:numFmt w:val="lowerRoman"/>
      <w:lvlText w:val="%6."/>
      <w:lvlJc w:val="right"/>
      <w:pPr>
        <w:ind w:left="4320" w:hanging="180"/>
      </w:pPr>
    </w:lvl>
    <w:lvl w:ilvl="6" w:tplc="A6CC896A">
      <w:start w:val="1"/>
      <w:numFmt w:val="decimal"/>
      <w:lvlText w:val="%7."/>
      <w:lvlJc w:val="left"/>
      <w:pPr>
        <w:ind w:left="5040" w:hanging="360"/>
      </w:pPr>
    </w:lvl>
    <w:lvl w:ilvl="7" w:tplc="37865DD0">
      <w:start w:val="1"/>
      <w:numFmt w:val="lowerLetter"/>
      <w:lvlText w:val="%8."/>
      <w:lvlJc w:val="left"/>
      <w:pPr>
        <w:ind w:left="5760" w:hanging="360"/>
      </w:pPr>
    </w:lvl>
    <w:lvl w:ilvl="8" w:tplc="4E80EC1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093AD5"/>
    <w:multiLevelType w:val="multilevel"/>
    <w:tmpl w:val="5F408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0320745"/>
    <w:multiLevelType w:val="multilevel"/>
    <w:tmpl w:val="04823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C911F1"/>
    <w:multiLevelType w:val="hybridMultilevel"/>
    <w:tmpl w:val="47AE7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61B90"/>
    <w:multiLevelType w:val="hybridMultilevel"/>
    <w:tmpl w:val="2B76C1EE"/>
    <w:lvl w:ilvl="0" w:tplc="3C167192">
      <w:start w:val="1"/>
      <w:numFmt w:val="decimal"/>
      <w:lvlText w:val="%1."/>
      <w:lvlJc w:val="left"/>
      <w:pPr>
        <w:ind w:left="360" w:hanging="360"/>
      </w:pPr>
    </w:lvl>
    <w:lvl w:ilvl="1" w:tplc="6B0AECD0">
      <w:start w:val="1"/>
      <w:numFmt w:val="lowerLetter"/>
      <w:lvlText w:val="%2."/>
      <w:lvlJc w:val="left"/>
      <w:pPr>
        <w:ind w:left="1080" w:hanging="360"/>
      </w:pPr>
    </w:lvl>
    <w:lvl w:ilvl="2" w:tplc="7B8E8CEC">
      <w:start w:val="1"/>
      <w:numFmt w:val="lowerRoman"/>
      <w:lvlText w:val="%3."/>
      <w:lvlJc w:val="right"/>
      <w:pPr>
        <w:ind w:left="1800" w:hanging="180"/>
      </w:pPr>
    </w:lvl>
    <w:lvl w:ilvl="3" w:tplc="CADCDD1C">
      <w:start w:val="1"/>
      <w:numFmt w:val="decimal"/>
      <w:lvlText w:val="%4."/>
      <w:lvlJc w:val="left"/>
      <w:pPr>
        <w:ind w:left="2520" w:hanging="360"/>
      </w:pPr>
    </w:lvl>
    <w:lvl w:ilvl="4" w:tplc="0BFAB978">
      <w:start w:val="1"/>
      <w:numFmt w:val="lowerLetter"/>
      <w:lvlText w:val="%5."/>
      <w:lvlJc w:val="left"/>
      <w:pPr>
        <w:ind w:left="3240" w:hanging="360"/>
      </w:pPr>
    </w:lvl>
    <w:lvl w:ilvl="5" w:tplc="BD3AF328">
      <w:start w:val="1"/>
      <w:numFmt w:val="lowerRoman"/>
      <w:lvlText w:val="%6."/>
      <w:lvlJc w:val="right"/>
      <w:pPr>
        <w:ind w:left="3960" w:hanging="180"/>
      </w:pPr>
    </w:lvl>
    <w:lvl w:ilvl="6" w:tplc="E6084C0E">
      <w:start w:val="1"/>
      <w:numFmt w:val="decimal"/>
      <w:lvlText w:val="%7."/>
      <w:lvlJc w:val="left"/>
      <w:pPr>
        <w:ind w:left="4680" w:hanging="360"/>
      </w:pPr>
    </w:lvl>
    <w:lvl w:ilvl="7" w:tplc="4AA65AA6">
      <w:start w:val="1"/>
      <w:numFmt w:val="lowerLetter"/>
      <w:lvlText w:val="%8."/>
      <w:lvlJc w:val="left"/>
      <w:pPr>
        <w:ind w:left="5400" w:hanging="360"/>
      </w:pPr>
    </w:lvl>
    <w:lvl w:ilvl="8" w:tplc="1284BC30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3B330F"/>
    <w:multiLevelType w:val="hybridMultilevel"/>
    <w:tmpl w:val="887EC6B6"/>
    <w:lvl w:ilvl="0" w:tplc="55E8F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BCE2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8C63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80C7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224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268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A12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5ED1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22E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643BD6"/>
    <w:multiLevelType w:val="hybridMultilevel"/>
    <w:tmpl w:val="76FE6C4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768425276">
    <w:abstractNumId w:val="17"/>
  </w:num>
  <w:num w:numId="2" w16cid:durableId="1435519202">
    <w:abstractNumId w:val="18"/>
  </w:num>
  <w:num w:numId="3" w16cid:durableId="1963420025">
    <w:abstractNumId w:val="13"/>
  </w:num>
  <w:num w:numId="4" w16cid:durableId="74327415">
    <w:abstractNumId w:val="8"/>
  </w:num>
  <w:num w:numId="5" w16cid:durableId="1685589069">
    <w:abstractNumId w:val="11"/>
  </w:num>
  <w:num w:numId="6" w16cid:durableId="1675108902">
    <w:abstractNumId w:val="6"/>
  </w:num>
  <w:num w:numId="7" w16cid:durableId="1902520115">
    <w:abstractNumId w:val="14"/>
  </w:num>
  <w:num w:numId="8" w16cid:durableId="505368062">
    <w:abstractNumId w:val="12"/>
  </w:num>
  <w:num w:numId="9" w16cid:durableId="211720900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110425">
    <w:abstractNumId w:val="3"/>
  </w:num>
  <w:num w:numId="11" w16cid:durableId="1224682711">
    <w:abstractNumId w:val="7"/>
  </w:num>
  <w:num w:numId="12" w16cid:durableId="977807497">
    <w:abstractNumId w:val="19"/>
  </w:num>
  <w:num w:numId="13" w16cid:durableId="442071270">
    <w:abstractNumId w:val="16"/>
  </w:num>
  <w:num w:numId="14" w16cid:durableId="8661382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91283835">
    <w:abstractNumId w:val="10"/>
  </w:num>
  <w:num w:numId="16" w16cid:durableId="1637562072">
    <w:abstractNumId w:val="9"/>
  </w:num>
  <w:num w:numId="17" w16cid:durableId="1240404555">
    <w:abstractNumId w:val="2"/>
  </w:num>
  <w:num w:numId="18" w16cid:durableId="1274289650">
    <w:abstractNumId w:val="0"/>
  </w:num>
  <w:num w:numId="19" w16cid:durableId="288096658">
    <w:abstractNumId w:val="15"/>
  </w:num>
  <w:num w:numId="20" w16cid:durableId="1182739177">
    <w:abstractNumId w:val="4"/>
  </w:num>
  <w:num w:numId="21" w16cid:durableId="508259448">
    <w:abstractNumId w:val="1"/>
  </w:num>
  <w:num w:numId="22" w16cid:durableId="57628930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ekker, Joe">
    <w15:presenceInfo w15:providerId="AD" w15:userId="S::DEKKEJ04@pfizer.com::09fb11fb-8d0c-40ab-8693-1a2ced11c2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AC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tdz2vxw12sd2oer5swvvr0xrz20szs25d9v&quot;&gt;Iliyana EndNote Library-Converted&lt;record-ids&gt;&lt;item&gt;94&lt;/item&gt;&lt;item&gt;280&lt;/item&gt;&lt;item&gt;618&lt;/item&gt;&lt;item&gt;620&lt;/item&gt;&lt;item&gt;621&lt;/item&gt;&lt;item&gt;622&lt;/item&gt;&lt;item&gt;623&lt;/item&gt;&lt;item&gt;624&lt;/item&gt;&lt;item&gt;625&lt;/item&gt;&lt;item&gt;626&lt;/item&gt;&lt;item&gt;627&lt;/item&gt;&lt;item&gt;628&lt;/item&gt;&lt;item&gt;629&lt;/item&gt;&lt;item&gt;630&lt;/item&gt;&lt;item&gt;631&lt;/item&gt;&lt;item&gt;632&lt;/item&gt;&lt;item&gt;633&lt;/item&gt;&lt;item&gt;634&lt;/item&gt;&lt;item&gt;635&lt;/item&gt;&lt;item&gt;636&lt;/item&gt;&lt;item&gt;637&lt;/item&gt;&lt;item&gt;638&lt;/item&gt;&lt;item&gt;639&lt;/item&gt;&lt;item&gt;640&lt;/item&gt;&lt;item&gt;641&lt;/item&gt;&lt;item&gt;642&lt;/item&gt;&lt;item&gt;643&lt;/item&gt;&lt;item&gt;644&lt;/item&gt;&lt;item&gt;645&lt;/item&gt;&lt;item&gt;646&lt;/item&gt;&lt;item&gt;647&lt;/item&gt;&lt;item&gt;648&lt;/item&gt;&lt;item&gt;649&lt;/item&gt;&lt;item&gt;650&lt;/item&gt;&lt;item&gt;651&lt;/item&gt;&lt;item&gt;652&lt;/item&gt;&lt;item&gt;653&lt;/item&gt;&lt;item&gt;654&lt;/item&gt;&lt;/record-ids&gt;&lt;/item&gt;&lt;/Libraries&gt;"/>
  </w:docVars>
  <w:rsids>
    <w:rsidRoot w:val="0099654E"/>
    <w:rsid w:val="00000F0E"/>
    <w:rsid w:val="000030D3"/>
    <w:rsid w:val="00004FA6"/>
    <w:rsid w:val="00006CF6"/>
    <w:rsid w:val="00007DB6"/>
    <w:rsid w:val="00010BE8"/>
    <w:rsid w:val="00010DBC"/>
    <w:rsid w:val="0001120F"/>
    <w:rsid w:val="00012917"/>
    <w:rsid w:val="00012F80"/>
    <w:rsid w:val="000143A2"/>
    <w:rsid w:val="000144DE"/>
    <w:rsid w:val="00014517"/>
    <w:rsid w:val="00015002"/>
    <w:rsid w:val="00015389"/>
    <w:rsid w:val="000157EA"/>
    <w:rsid w:val="00016DDC"/>
    <w:rsid w:val="00017B89"/>
    <w:rsid w:val="00017D47"/>
    <w:rsid w:val="0002063A"/>
    <w:rsid w:val="00020D7D"/>
    <w:rsid w:val="00020DD6"/>
    <w:rsid w:val="00022D09"/>
    <w:rsid w:val="000232E8"/>
    <w:rsid w:val="00023907"/>
    <w:rsid w:val="00024C47"/>
    <w:rsid w:val="000255B9"/>
    <w:rsid w:val="000261D5"/>
    <w:rsid w:val="000262B4"/>
    <w:rsid w:val="00026CB2"/>
    <w:rsid w:val="00032E76"/>
    <w:rsid w:val="000351DF"/>
    <w:rsid w:val="00035A80"/>
    <w:rsid w:val="00036578"/>
    <w:rsid w:val="000419A7"/>
    <w:rsid w:val="00041C8A"/>
    <w:rsid w:val="000420E6"/>
    <w:rsid w:val="00042B05"/>
    <w:rsid w:val="000438E3"/>
    <w:rsid w:val="00044FF1"/>
    <w:rsid w:val="00045142"/>
    <w:rsid w:val="00045F1D"/>
    <w:rsid w:val="00046C71"/>
    <w:rsid w:val="0005005A"/>
    <w:rsid w:val="00050608"/>
    <w:rsid w:val="00050878"/>
    <w:rsid w:val="000515B9"/>
    <w:rsid w:val="00052C4F"/>
    <w:rsid w:val="00053772"/>
    <w:rsid w:val="00055DCB"/>
    <w:rsid w:val="00057219"/>
    <w:rsid w:val="000604CC"/>
    <w:rsid w:val="00060A75"/>
    <w:rsid w:val="00061C00"/>
    <w:rsid w:val="00061C20"/>
    <w:rsid w:val="00061CD4"/>
    <w:rsid w:val="00063FD8"/>
    <w:rsid w:val="0006523C"/>
    <w:rsid w:val="00067F55"/>
    <w:rsid w:val="00070127"/>
    <w:rsid w:val="00071023"/>
    <w:rsid w:val="00071065"/>
    <w:rsid w:val="000737F7"/>
    <w:rsid w:val="00075A4A"/>
    <w:rsid w:val="000764B8"/>
    <w:rsid w:val="0007684E"/>
    <w:rsid w:val="0007738D"/>
    <w:rsid w:val="00077815"/>
    <w:rsid w:val="00077D9A"/>
    <w:rsid w:val="0008331C"/>
    <w:rsid w:val="00084223"/>
    <w:rsid w:val="00084CE3"/>
    <w:rsid w:val="0008572D"/>
    <w:rsid w:val="00087F9F"/>
    <w:rsid w:val="0009357D"/>
    <w:rsid w:val="00096F49"/>
    <w:rsid w:val="000A007F"/>
    <w:rsid w:val="000A096F"/>
    <w:rsid w:val="000A1B6D"/>
    <w:rsid w:val="000A3573"/>
    <w:rsid w:val="000A5110"/>
    <w:rsid w:val="000A62EA"/>
    <w:rsid w:val="000A7479"/>
    <w:rsid w:val="000B1B87"/>
    <w:rsid w:val="000B2E09"/>
    <w:rsid w:val="000B3819"/>
    <w:rsid w:val="000B677B"/>
    <w:rsid w:val="000B678E"/>
    <w:rsid w:val="000B6BE3"/>
    <w:rsid w:val="000C0564"/>
    <w:rsid w:val="000C05E4"/>
    <w:rsid w:val="000C0ACB"/>
    <w:rsid w:val="000C1FCB"/>
    <w:rsid w:val="000C233B"/>
    <w:rsid w:val="000C3F62"/>
    <w:rsid w:val="000C40B6"/>
    <w:rsid w:val="000C47CA"/>
    <w:rsid w:val="000C49CB"/>
    <w:rsid w:val="000C5936"/>
    <w:rsid w:val="000C6736"/>
    <w:rsid w:val="000C6AD6"/>
    <w:rsid w:val="000C7312"/>
    <w:rsid w:val="000C7F7A"/>
    <w:rsid w:val="000D0310"/>
    <w:rsid w:val="000D037A"/>
    <w:rsid w:val="000D2411"/>
    <w:rsid w:val="000D2FFC"/>
    <w:rsid w:val="000D37B7"/>
    <w:rsid w:val="000D6105"/>
    <w:rsid w:val="000D7DCF"/>
    <w:rsid w:val="000E02B8"/>
    <w:rsid w:val="000E0DDC"/>
    <w:rsid w:val="000E1DD9"/>
    <w:rsid w:val="000E2CBC"/>
    <w:rsid w:val="000E3EA8"/>
    <w:rsid w:val="000E61D0"/>
    <w:rsid w:val="000E640C"/>
    <w:rsid w:val="000E6E7C"/>
    <w:rsid w:val="000E75F8"/>
    <w:rsid w:val="000F0678"/>
    <w:rsid w:val="000F2114"/>
    <w:rsid w:val="000F5BAF"/>
    <w:rsid w:val="000F62EE"/>
    <w:rsid w:val="000F6ECC"/>
    <w:rsid w:val="000F7C6B"/>
    <w:rsid w:val="0010122C"/>
    <w:rsid w:val="001034E9"/>
    <w:rsid w:val="001041A7"/>
    <w:rsid w:val="00104364"/>
    <w:rsid w:val="0010439A"/>
    <w:rsid w:val="00113102"/>
    <w:rsid w:val="0011378B"/>
    <w:rsid w:val="00114530"/>
    <w:rsid w:val="00114748"/>
    <w:rsid w:val="00114EA9"/>
    <w:rsid w:val="001163D9"/>
    <w:rsid w:val="0011705E"/>
    <w:rsid w:val="00120101"/>
    <w:rsid w:val="001216B0"/>
    <w:rsid w:val="00124318"/>
    <w:rsid w:val="001251BB"/>
    <w:rsid w:val="00126B93"/>
    <w:rsid w:val="00126F0E"/>
    <w:rsid w:val="001314E8"/>
    <w:rsid w:val="001317AC"/>
    <w:rsid w:val="001317D0"/>
    <w:rsid w:val="00131865"/>
    <w:rsid w:val="001322FA"/>
    <w:rsid w:val="00133A6A"/>
    <w:rsid w:val="001342DC"/>
    <w:rsid w:val="00136C77"/>
    <w:rsid w:val="00136D4F"/>
    <w:rsid w:val="0014046E"/>
    <w:rsid w:val="0014296F"/>
    <w:rsid w:val="00144C6D"/>
    <w:rsid w:val="00144DB7"/>
    <w:rsid w:val="00145446"/>
    <w:rsid w:val="001461CA"/>
    <w:rsid w:val="001466CA"/>
    <w:rsid w:val="00150B49"/>
    <w:rsid w:val="00150BE3"/>
    <w:rsid w:val="00150D54"/>
    <w:rsid w:val="00153A39"/>
    <w:rsid w:val="00153AB6"/>
    <w:rsid w:val="00153E94"/>
    <w:rsid w:val="00156E22"/>
    <w:rsid w:val="0016082A"/>
    <w:rsid w:val="00161075"/>
    <w:rsid w:val="001610AC"/>
    <w:rsid w:val="00161C8C"/>
    <w:rsid w:val="0016350D"/>
    <w:rsid w:val="001704EC"/>
    <w:rsid w:val="00171038"/>
    <w:rsid w:val="00173D33"/>
    <w:rsid w:val="00176249"/>
    <w:rsid w:val="001775A0"/>
    <w:rsid w:val="00182228"/>
    <w:rsid w:val="00182F3D"/>
    <w:rsid w:val="001832BB"/>
    <w:rsid w:val="00185301"/>
    <w:rsid w:val="00185524"/>
    <w:rsid w:val="00186F2B"/>
    <w:rsid w:val="001879FA"/>
    <w:rsid w:val="00191CBF"/>
    <w:rsid w:val="001936A6"/>
    <w:rsid w:val="00195990"/>
    <w:rsid w:val="001966A2"/>
    <w:rsid w:val="001A04F2"/>
    <w:rsid w:val="001A5998"/>
    <w:rsid w:val="001A5EB7"/>
    <w:rsid w:val="001A5F07"/>
    <w:rsid w:val="001A6D09"/>
    <w:rsid w:val="001A7237"/>
    <w:rsid w:val="001A7A83"/>
    <w:rsid w:val="001B0B85"/>
    <w:rsid w:val="001B0E11"/>
    <w:rsid w:val="001B1333"/>
    <w:rsid w:val="001B41E6"/>
    <w:rsid w:val="001B5468"/>
    <w:rsid w:val="001B5DF3"/>
    <w:rsid w:val="001B705E"/>
    <w:rsid w:val="001B77FB"/>
    <w:rsid w:val="001B7911"/>
    <w:rsid w:val="001B7AAF"/>
    <w:rsid w:val="001B7B81"/>
    <w:rsid w:val="001B7BC8"/>
    <w:rsid w:val="001B7C33"/>
    <w:rsid w:val="001C1592"/>
    <w:rsid w:val="001C2032"/>
    <w:rsid w:val="001C2C97"/>
    <w:rsid w:val="001C2EAD"/>
    <w:rsid w:val="001C459A"/>
    <w:rsid w:val="001D15FD"/>
    <w:rsid w:val="001D1861"/>
    <w:rsid w:val="001D333A"/>
    <w:rsid w:val="001D4401"/>
    <w:rsid w:val="001D697F"/>
    <w:rsid w:val="001D6A7D"/>
    <w:rsid w:val="001E1A66"/>
    <w:rsid w:val="001E33FE"/>
    <w:rsid w:val="001E35B0"/>
    <w:rsid w:val="001E63E2"/>
    <w:rsid w:val="001E67B3"/>
    <w:rsid w:val="001E7A1E"/>
    <w:rsid w:val="001E7D2B"/>
    <w:rsid w:val="001E7E91"/>
    <w:rsid w:val="001F1390"/>
    <w:rsid w:val="001F18A3"/>
    <w:rsid w:val="001F20AC"/>
    <w:rsid w:val="001F299D"/>
    <w:rsid w:val="001F2F91"/>
    <w:rsid w:val="001F4AB6"/>
    <w:rsid w:val="001F4BB5"/>
    <w:rsid w:val="001F5244"/>
    <w:rsid w:val="001F68A8"/>
    <w:rsid w:val="001F6AFA"/>
    <w:rsid w:val="001F7335"/>
    <w:rsid w:val="0020143F"/>
    <w:rsid w:val="00204D9C"/>
    <w:rsid w:val="0020551F"/>
    <w:rsid w:val="00206ED4"/>
    <w:rsid w:val="002103D1"/>
    <w:rsid w:val="002106C4"/>
    <w:rsid w:val="0021070B"/>
    <w:rsid w:val="00211973"/>
    <w:rsid w:val="00211BDE"/>
    <w:rsid w:val="00211D3C"/>
    <w:rsid w:val="00212BCC"/>
    <w:rsid w:val="00213B03"/>
    <w:rsid w:val="00213C43"/>
    <w:rsid w:val="002148EE"/>
    <w:rsid w:val="00215B24"/>
    <w:rsid w:val="00215B2A"/>
    <w:rsid w:val="00215F87"/>
    <w:rsid w:val="00216D17"/>
    <w:rsid w:val="0022012E"/>
    <w:rsid w:val="002212CB"/>
    <w:rsid w:val="002236E0"/>
    <w:rsid w:val="00223982"/>
    <w:rsid w:val="00223A56"/>
    <w:rsid w:val="002258ED"/>
    <w:rsid w:val="00225A07"/>
    <w:rsid w:val="00226735"/>
    <w:rsid w:val="00226C9E"/>
    <w:rsid w:val="00227D12"/>
    <w:rsid w:val="00230489"/>
    <w:rsid w:val="002316B2"/>
    <w:rsid w:val="00231EAC"/>
    <w:rsid w:val="002329B3"/>
    <w:rsid w:val="00232E58"/>
    <w:rsid w:val="00234A7B"/>
    <w:rsid w:val="0023545C"/>
    <w:rsid w:val="002356D7"/>
    <w:rsid w:val="00236EF7"/>
    <w:rsid w:val="002405EA"/>
    <w:rsid w:val="00240618"/>
    <w:rsid w:val="00240879"/>
    <w:rsid w:val="002418DC"/>
    <w:rsid w:val="00243039"/>
    <w:rsid w:val="002436BE"/>
    <w:rsid w:val="00244C77"/>
    <w:rsid w:val="00247491"/>
    <w:rsid w:val="002474A2"/>
    <w:rsid w:val="00250974"/>
    <w:rsid w:val="002517D5"/>
    <w:rsid w:val="00251FBF"/>
    <w:rsid w:val="00253E62"/>
    <w:rsid w:val="00254024"/>
    <w:rsid w:val="002540E6"/>
    <w:rsid w:val="002551E1"/>
    <w:rsid w:val="00256C16"/>
    <w:rsid w:val="00260F65"/>
    <w:rsid w:val="002615F2"/>
    <w:rsid w:val="002628A4"/>
    <w:rsid w:val="00262E1E"/>
    <w:rsid w:val="002649F2"/>
    <w:rsid w:val="002659F1"/>
    <w:rsid w:val="0026745F"/>
    <w:rsid w:val="00267F85"/>
    <w:rsid w:val="00270850"/>
    <w:rsid w:val="00270A1B"/>
    <w:rsid w:val="0027211F"/>
    <w:rsid w:val="00272B0B"/>
    <w:rsid w:val="00273407"/>
    <w:rsid w:val="00276568"/>
    <w:rsid w:val="00276F91"/>
    <w:rsid w:val="002772D6"/>
    <w:rsid w:val="00277802"/>
    <w:rsid w:val="00280196"/>
    <w:rsid w:val="00283AD4"/>
    <w:rsid w:val="00286222"/>
    <w:rsid w:val="00287818"/>
    <w:rsid w:val="002927CA"/>
    <w:rsid w:val="00294496"/>
    <w:rsid w:val="00294FE6"/>
    <w:rsid w:val="0029579B"/>
    <w:rsid w:val="002972F3"/>
    <w:rsid w:val="002A044F"/>
    <w:rsid w:val="002A0E33"/>
    <w:rsid w:val="002A3C32"/>
    <w:rsid w:val="002A410C"/>
    <w:rsid w:val="002A5AD8"/>
    <w:rsid w:val="002A5E06"/>
    <w:rsid w:val="002A78BF"/>
    <w:rsid w:val="002B39F3"/>
    <w:rsid w:val="002B4772"/>
    <w:rsid w:val="002B4F1A"/>
    <w:rsid w:val="002B5604"/>
    <w:rsid w:val="002B5C0F"/>
    <w:rsid w:val="002B6B1B"/>
    <w:rsid w:val="002C07F3"/>
    <w:rsid w:val="002C1E8E"/>
    <w:rsid w:val="002C30F4"/>
    <w:rsid w:val="002C32FE"/>
    <w:rsid w:val="002C457B"/>
    <w:rsid w:val="002C50DB"/>
    <w:rsid w:val="002C6004"/>
    <w:rsid w:val="002C7151"/>
    <w:rsid w:val="002D03CC"/>
    <w:rsid w:val="002D081F"/>
    <w:rsid w:val="002D0CBC"/>
    <w:rsid w:val="002D1B29"/>
    <w:rsid w:val="002D289C"/>
    <w:rsid w:val="002D2E70"/>
    <w:rsid w:val="002D3A1E"/>
    <w:rsid w:val="002D599E"/>
    <w:rsid w:val="002D62CF"/>
    <w:rsid w:val="002D69D2"/>
    <w:rsid w:val="002D6F8A"/>
    <w:rsid w:val="002D7E7D"/>
    <w:rsid w:val="002E153C"/>
    <w:rsid w:val="002E1CB0"/>
    <w:rsid w:val="002E2BB9"/>
    <w:rsid w:val="002E2C80"/>
    <w:rsid w:val="002E6477"/>
    <w:rsid w:val="002E738F"/>
    <w:rsid w:val="002E7C8B"/>
    <w:rsid w:val="002F0C9A"/>
    <w:rsid w:val="002F2700"/>
    <w:rsid w:val="002F33F5"/>
    <w:rsid w:val="002F350C"/>
    <w:rsid w:val="002F7EE6"/>
    <w:rsid w:val="00301B09"/>
    <w:rsid w:val="00302AC5"/>
    <w:rsid w:val="00302F06"/>
    <w:rsid w:val="003031DC"/>
    <w:rsid w:val="00305585"/>
    <w:rsid w:val="00305F05"/>
    <w:rsid w:val="00312EA6"/>
    <w:rsid w:val="00314360"/>
    <w:rsid w:val="003153AD"/>
    <w:rsid w:val="0031635C"/>
    <w:rsid w:val="00316677"/>
    <w:rsid w:val="00316803"/>
    <w:rsid w:val="00320F17"/>
    <w:rsid w:val="00321CBC"/>
    <w:rsid w:val="0032260D"/>
    <w:rsid w:val="0032322E"/>
    <w:rsid w:val="00323E1A"/>
    <w:rsid w:val="003256A2"/>
    <w:rsid w:val="00326776"/>
    <w:rsid w:val="003303FB"/>
    <w:rsid w:val="003309B8"/>
    <w:rsid w:val="00330E92"/>
    <w:rsid w:val="003316B2"/>
    <w:rsid w:val="0033199A"/>
    <w:rsid w:val="00332869"/>
    <w:rsid w:val="00333B8B"/>
    <w:rsid w:val="00333F69"/>
    <w:rsid w:val="0033421B"/>
    <w:rsid w:val="0033473E"/>
    <w:rsid w:val="00337D41"/>
    <w:rsid w:val="00343B3D"/>
    <w:rsid w:val="00344152"/>
    <w:rsid w:val="003445D2"/>
    <w:rsid w:val="00346F6F"/>
    <w:rsid w:val="00347AFA"/>
    <w:rsid w:val="00350653"/>
    <w:rsid w:val="00350E1D"/>
    <w:rsid w:val="003516D9"/>
    <w:rsid w:val="00352213"/>
    <w:rsid w:val="0035548B"/>
    <w:rsid w:val="00355785"/>
    <w:rsid w:val="003572BE"/>
    <w:rsid w:val="0036000E"/>
    <w:rsid w:val="003600BD"/>
    <w:rsid w:val="00361055"/>
    <w:rsid w:val="003646BE"/>
    <w:rsid w:val="003669AA"/>
    <w:rsid w:val="00367112"/>
    <w:rsid w:val="00367242"/>
    <w:rsid w:val="00370075"/>
    <w:rsid w:val="003711D4"/>
    <w:rsid w:val="00371C18"/>
    <w:rsid w:val="00373D93"/>
    <w:rsid w:val="00373EBB"/>
    <w:rsid w:val="00374A9A"/>
    <w:rsid w:val="00375704"/>
    <w:rsid w:val="00377BD3"/>
    <w:rsid w:val="0038352F"/>
    <w:rsid w:val="0038356F"/>
    <w:rsid w:val="00383D55"/>
    <w:rsid w:val="00385828"/>
    <w:rsid w:val="00386C2E"/>
    <w:rsid w:val="0038766C"/>
    <w:rsid w:val="003907A9"/>
    <w:rsid w:val="00391290"/>
    <w:rsid w:val="003918F2"/>
    <w:rsid w:val="00392C06"/>
    <w:rsid w:val="00392F5D"/>
    <w:rsid w:val="0039519C"/>
    <w:rsid w:val="00395F94"/>
    <w:rsid w:val="0039729E"/>
    <w:rsid w:val="00397CFA"/>
    <w:rsid w:val="003A0BAE"/>
    <w:rsid w:val="003A1B3B"/>
    <w:rsid w:val="003A242E"/>
    <w:rsid w:val="003A297E"/>
    <w:rsid w:val="003A3060"/>
    <w:rsid w:val="003A43D2"/>
    <w:rsid w:val="003A494D"/>
    <w:rsid w:val="003A5FF5"/>
    <w:rsid w:val="003A70A5"/>
    <w:rsid w:val="003B2E86"/>
    <w:rsid w:val="003B5A15"/>
    <w:rsid w:val="003B6D10"/>
    <w:rsid w:val="003C1618"/>
    <w:rsid w:val="003C184F"/>
    <w:rsid w:val="003C21CB"/>
    <w:rsid w:val="003C2735"/>
    <w:rsid w:val="003C3895"/>
    <w:rsid w:val="003C46B4"/>
    <w:rsid w:val="003C46B5"/>
    <w:rsid w:val="003C5AD9"/>
    <w:rsid w:val="003C65D9"/>
    <w:rsid w:val="003C6B9F"/>
    <w:rsid w:val="003C7231"/>
    <w:rsid w:val="003D1442"/>
    <w:rsid w:val="003D1939"/>
    <w:rsid w:val="003D1A21"/>
    <w:rsid w:val="003D1CC9"/>
    <w:rsid w:val="003D2144"/>
    <w:rsid w:val="003D415D"/>
    <w:rsid w:val="003D448A"/>
    <w:rsid w:val="003D684B"/>
    <w:rsid w:val="003E057D"/>
    <w:rsid w:val="003E0B0E"/>
    <w:rsid w:val="003E1849"/>
    <w:rsid w:val="003E402A"/>
    <w:rsid w:val="003E662A"/>
    <w:rsid w:val="003E7192"/>
    <w:rsid w:val="003E79A6"/>
    <w:rsid w:val="003E7A4C"/>
    <w:rsid w:val="003F0405"/>
    <w:rsid w:val="003F23EF"/>
    <w:rsid w:val="003F2545"/>
    <w:rsid w:val="003F28D4"/>
    <w:rsid w:val="003F3261"/>
    <w:rsid w:val="003F65B7"/>
    <w:rsid w:val="003F6602"/>
    <w:rsid w:val="003F6815"/>
    <w:rsid w:val="0040112A"/>
    <w:rsid w:val="00402164"/>
    <w:rsid w:val="004021C9"/>
    <w:rsid w:val="00403084"/>
    <w:rsid w:val="0040717E"/>
    <w:rsid w:val="00410048"/>
    <w:rsid w:val="00411161"/>
    <w:rsid w:val="004116D5"/>
    <w:rsid w:val="00412111"/>
    <w:rsid w:val="004129A1"/>
    <w:rsid w:val="00412A1C"/>
    <w:rsid w:val="00413696"/>
    <w:rsid w:val="00413A7F"/>
    <w:rsid w:val="004145E0"/>
    <w:rsid w:val="00414D03"/>
    <w:rsid w:val="004152AE"/>
    <w:rsid w:val="00416E74"/>
    <w:rsid w:val="00417175"/>
    <w:rsid w:val="00417644"/>
    <w:rsid w:val="004176B3"/>
    <w:rsid w:val="004176DB"/>
    <w:rsid w:val="004220DE"/>
    <w:rsid w:val="0042371F"/>
    <w:rsid w:val="0042486A"/>
    <w:rsid w:val="00424B87"/>
    <w:rsid w:val="0042578F"/>
    <w:rsid w:val="00426FAA"/>
    <w:rsid w:val="00427327"/>
    <w:rsid w:val="00430CDC"/>
    <w:rsid w:val="00431EA9"/>
    <w:rsid w:val="00433878"/>
    <w:rsid w:val="00433A3F"/>
    <w:rsid w:val="0043446D"/>
    <w:rsid w:val="00436165"/>
    <w:rsid w:val="004364AC"/>
    <w:rsid w:val="00436822"/>
    <w:rsid w:val="0043682B"/>
    <w:rsid w:val="00436937"/>
    <w:rsid w:val="00437092"/>
    <w:rsid w:val="00440750"/>
    <w:rsid w:val="00440BA6"/>
    <w:rsid w:val="00440CA0"/>
    <w:rsid w:val="004432C5"/>
    <w:rsid w:val="004456D6"/>
    <w:rsid w:val="004459CE"/>
    <w:rsid w:val="00446FE8"/>
    <w:rsid w:val="00450A06"/>
    <w:rsid w:val="00451845"/>
    <w:rsid w:val="004527B0"/>
    <w:rsid w:val="0045281D"/>
    <w:rsid w:val="00453CC9"/>
    <w:rsid w:val="00454AD4"/>
    <w:rsid w:val="00454E12"/>
    <w:rsid w:val="00455FCB"/>
    <w:rsid w:val="0045709F"/>
    <w:rsid w:val="004571AA"/>
    <w:rsid w:val="004574DF"/>
    <w:rsid w:val="00457EC1"/>
    <w:rsid w:val="00457F78"/>
    <w:rsid w:val="00461626"/>
    <w:rsid w:val="00462E6E"/>
    <w:rsid w:val="00464CA6"/>
    <w:rsid w:val="00464CDA"/>
    <w:rsid w:val="0046778D"/>
    <w:rsid w:val="00467C85"/>
    <w:rsid w:val="00471FE9"/>
    <w:rsid w:val="00472412"/>
    <w:rsid w:val="0047359E"/>
    <w:rsid w:val="004745B8"/>
    <w:rsid w:val="004749F1"/>
    <w:rsid w:val="00475167"/>
    <w:rsid w:val="004752B3"/>
    <w:rsid w:val="00475894"/>
    <w:rsid w:val="00476801"/>
    <w:rsid w:val="00477FEC"/>
    <w:rsid w:val="00481DCC"/>
    <w:rsid w:val="004839F4"/>
    <w:rsid w:val="004853C2"/>
    <w:rsid w:val="00486227"/>
    <w:rsid w:val="00486495"/>
    <w:rsid w:val="00486728"/>
    <w:rsid w:val="00486AAA"/>
    <w:rsid w:val="0048788C"/>
    <w:rsid w:val="00491116"/>
    <w:rsid w:val="00492B68"/>
    <w:rsid w:val="00493313"/>
    <w:rsid w:val="00493EC7"/>
    <w:rsid w:val="00495385"/>
    <w:rsid w:val="004961BD"/>
    <w:rsid w:val="004A41F8"/>
    <w:rsid w:val="004A5CEC"/>
    <w:rsid w:val="004A5DFC"/>
    <w:rsid w:val="004A61A6"/>
    <w:rsid w:val="004A7258"/>
    <w:rsid w:val="004A73FA"/>
    <w:rsid w:val="004B07A8"/>
    <w:rsid w:val="004B0BF6"/>
    <w:rsid w:val="004B1F1F"/>
    <w:rsid w:val="004B3490"/>
    <w:rsid w:val="004B376B"/>
    <w:rsid w:val="004B4559"/>
    <w:rsid w:val="004B4B85"/>
    <w:rsid w:val="004B6194"/>
    <w:rsid w:val="004C0FD9"/>
    <w:rsid w:val="004C2287"/>
    <w:rsid w:val="004C30AD"/>
    <w:rsid w:val="004C3101"/>
    <w:rsid w:val="004C31E6"/>
    <w:rsid w:val="004C3E4A"/>
    <w:rsid w:val="004C4BC5"/>
    <w:rsid w:val="004C4E7D"/>
    <w:rsid w:val="004C572F"/>
    <w:rsid w:val="004C701E"/>
    <w:rsid w:val="004C7CA5"/>
    <w:rsid w:val="004D03B8"/>
    <w:rsid w:val="004D21AD"/>
    <w:rsid w:val="004D46E2"/>
    <w:rsid w:val="004D508E"/>
    <w:rsid w:val="004D5D31"/>
    <w:rsid w:val="004E050E"/>
    <w:rsid w:val="004E25C6"/>
    <w:rsid w:val="004E368A"/>
    <w:rsid w:val="004E3B80"/>
    <w:rsid w:val="004E477D"/>
    <w:rsid w:val="004E4907"/>
    <w:rsid w:val="004E491E"/>
    <w:rsid w:val="004F0533"/>
    <w:rsid w:val="004F0904"/>
    <w:rsid w:val="004F09D8"/>
    <w:rsid w:val="004F0FEA"/>
    <w:rsid w:val="004F373F"/>
    <w:rsid w:val="004F5050"/>
    <w:rsid w:val="004F7A3F"/>
    <w:rsid w:val="004F7F65"/>
    <w:rsid w:val="00500D2C"/>
    <w:rsid w:val="00501D21"/>
    <w:rsid w:val="005020D4"/>
    <w:rsid w:val="00502E5A"/>
    <w:rsid w:val="0050339A"/>
    <w:rsid w:val="00507CE7"/>
    <w:rsid w:val="0051099B"/>
    <w:rsid w:val="0051120F"/>
    <w:rsid w:val="0051139F"/>
    <w:rsid w:val="00511D75"/>
    <w:rsid w:val="005138BA"/>
    <w:rsid w:val="00514B76"/>
    <w:rsid w:val="005169FF"/>
    <w:rsid w:val="00517160"/>
    <w:rsid w:val="00521F56"/>
    <w:rsid w:val="00522AC2"/>
    <w:rsid w:val="00522BA3"/>
    <w:rsid w:val="00522C70"/>
    <w:rsid w:val="00524DFA"/>
    <w:rsid w:val="00526087"/>
    <w:rsid w:val="0053110F"/>
    <w:rsid w:val="0053142E"/>
    <w:rsid w:val="00531739"/>
    <w:rsid w:val="00531DBA"/>
    <w:rsid w:val="0053264B"/>
    <w:rsid w:val="00532742"/>
    <w:rsid w:val="00536052"/>
    <w:rsid w:val="0053648A"/>
    <w:rsid w:val="00537B18"/>
    <w:rsid w:val="00540C58"/>
    <w:rsid w:val="00541444"/>
    <w:rsid w:val="005419C5"/>
    <w:rsid w:val="00541A21"/>
    <w:rsid w:val="005424B9"/>
    <w:rsid w:val="00544F1F"/>
    <w:rsid w:val="00546E19"/>
    <w:rsid w:val="00547301"/>
    <w:rsid w:val="00553A75"/>
    <w:rsid w:val="005545F5"/>
    <w:rsid w:val="00554F3F"/>
    <w:rsid w:val="00554FC5"/>
    <w:rsid w:val="005552AB"/>
    <w:rsid w:val="005555B9"/>
    <w:rsid w:val="005557F4"/>
    <w:rsid w:val="005619A7"/>
    <w:rsid w:val="005635FA"/>
    <w:rsid w:val="005638E7"/>
    <w:rsid w:val="00563A2B"/>
    <w:rsid w:val="005644D1"/>
    <w:rsid w:val="00564CE9"/>
    <w:rsid w:val="0056568E"/>
    <w:rsid w:val="00566975"/>
    <w:rsid w:val="00567202"/>
    <w:rsid w:val="00572820"/>
    <w:rsid w:val="005728AD"/>
    <w:rsid w:val="00573336"/>
    <w:rsid w:val="0057529E"/>
    <w:rsid w:val="00576451"/>
    <w:rsid w:val="0057665B"/>
    <w:rsid w:val="00581D1F"/>
    <w:rsid w:val="00582FA6"/>
    <w:rsid w:val="005831C2"/>
    <w:rsid w:val="005838A4"/>
    <w:rsid w:val="005839B0"/>
    <w:rsid w:val="00585EA5"/>
    <w:rsid w:val="005870F1"/>
    <w:rsid w:val="005872AF"/>
    <w:rsid w:val="0058756E"/>
    <w:rsid w:val="00590665"/>
    <w:rsid w:val="0059090A"/>
    <w:rsid w:val="00590E82"/>
    <w:rsid w:val="0059164B"/>
    <w:rsid w:val="0059170E"/>
    <w:rsid w:val="0059207F"/>
    <w:rsid w:val="00593325"/>
    <w:rsid w:val="005964EE"/>
    <w:rsid w:val="00596550"/>
    <w:rsid w:val="00597339"/>
    <w:rsid w:val="00597444"/>
    <w:rsid w:val="005975BC"/>
    <w:rsid w:val="005A04DE"/>
    <w:rsid w:val="005A0781"/>
    <w:rsid w:val="005A12DD"/>
    <w:rsid w:val="005A4C8F"/>
    <w:rsid w:val="005A5054"/>
    <w:rsid w:val="005A664B"/>
    <w:rsid w:val="005B0408"/>
    <w:rsid w:val="005B1934"/>
    <w:rsid w:val="005B1F10"/>
    <w:rsid w:val="005B2769"/>
    <w:rsid w:val="005B35C5"/>
    <w:rsid w:val="005B37DE"/>
    <w:rsid w:val="005B4C56"/>
    <w:rsid w:val="005B4E0F"/>
    <w:rsid w:val="005B72CF"/>
    <w:rsid w:val="005B7F1D"/>
    <w:rsid w:val="005C1A81"/>
    <w:rsid w:val="005C3733"/>
    <w:rsid w:val="005C4B29"/>
    <w:rsid w:val="005C4BAC"/>
    <w:rsid w:val="005C7172"/>
    <w:rsid w:val="005C7A0C"/>
    <w:rsid w:val="005D05CA"/>
    <w:rsid w:val="005D2AFA"/>
    <w:rsid w:val="005D2FA0"/>
    <w:rsid w:val="005D44C7"/>
    <w:rsid w:val="005D4834"/>
    <w:rsid w:val="005D5DA6"/>
    <w:rsid w:val="005D5E2A"/>
    <w:rsid w:val="005D60FC"/>
    <w:rsid w:val="005D668B"/>
    <w:rsid w:val="005E0E34"/>
    <w:rsid w:val="005E28E5"/>
    <w:rsid w:val="005E318B"/>
    <w:rsid w:val="005E390E"/>
    <w:rsid w:val="005E3D95"/>
    <w:rsid w:val="005E4045"/>
    <w:rsid w:val="005E4C98"/>
    <w:rsid w:val="005E5359"/>
    <w:rsid w:val="005E5934"/>
    <w:rsid w:val="005E7183"/>
    <w:rsid w:val="005E755F"/>
    <w:rsid w:val="005F152A"/>
    <w:rsid w:val="005F2033"/>
    <w:rsid w:val="005F223F"/>
    <w:rsid w:val="005F22F1"/>
    <w:rsid w:val="005F42B8"/>
    <w:rsid w:val="005F4E4B"/>
    <w:rsid w:val="005F508C"/>
    <w:rsid w:val="005F50A5"/>
    <w:rsid w:val="005F53A0"/>
    <w:rsid w:val="005F53EE"/>
    <w:rsid w:val="00600847"/>
    <w:rsid w:val="00601BF3"/>
    <w:rsid w:val="00603A06"/>
    <w:rsid w:val="00603AC7"/>
    <w:rsid w:val="00604D7A"/>
    <w:rsid w:val="00604EDA"/>
    <w:rsid w:val="00605B70"/>
    <w:rsid w:val="006063C6"/>
    <w:rsid w:val="006077D2"/>
    <w:rsid w:val="0060786C"/>
    <w:rsid w:val="00607F55"/>
    <w:rsid w:val="00610F93"/>
    <w:rsid w:val="00610F99"/>
    <w:rsid w:val="006111E9"/>
    <w:rsid w:val="00612A3A"/>
    <w:rsid w:val="00613FAD"/>
    <w:rsid w:val="00614703"/>
    <w:rsid w:val="00615C49"/>
    <w:rsid w:val="006163A1"/>
    <w:rsid w:val="00617FB7"/>
    <w:rsid w:val="00621A01"/>
    <w:rsid w:val="00622449"/>
    <w:rsid w:val="00622D2A"/>
    <w:rsid w:val="00623113"/>
    <w:rsid w:val="006250E7"/>
    <w:rsid w:val="00625301"/>
    <w:rsid w:val="006301D4"/>
    <w:rsid w:val="00632272"/>
    <w:rsid w:val="00632700"/>
    <w:rsid w:val="00632A39"/>
    <w:rsid w:val="00632ADB"/>
    <w:rsid w:val="00642AF2"/>
    <w:rsid w:val="006463E8"/>
    <w:rsid w:val="00646CD6"/>
    <w:rsid w:val="006472CA"/>
    <w:rsid w:val="006504A3"/>
    <w:rsid w:val="00650509"/>
    <w:rsid w:val="00650DB6"/>
    <w:rsid w:val="00652258"/>
    <w:rsid w:val="00652E44"/>
    <w:rsid w:val="00654DA0"/>
    <w:rsid w:val="006551CD"/>
    <w:rsid w:val="0065569E"/>
    <w:rsid w:val="0065715E"/>
    <w:rsid w:val="0065748B"/>
    <w:rsid w:val="006574FC"/>
    <w:rsid w:val="00657F47"/>
    <w:rsid w:val="006605E6"/>
    <w:rsid w:val="006606B0"/>
    <w:rsid w:val="006609C0"/>
    <w:rsid w:val="00660AF6"/>
    <w:rsid w:val="00660F23"/>
    <w:rsid w:val="0066186E"/>
    <w:rsid w:val="00661A4E"/>
    <w:rsid w:val="00663CE0"/>
    <w:rsid w:val="00663D3C"/>
    <w:rsid w:val="00663DEC"/>
    <w:rsid w:val="0066448E"/>
    <w:rsid w:val="006646C6"/>
    <w:rsid w:val="00664A11"/>
    <w:rsid w:val="00664B33"/>
    <w:rsid w:val="0066540F"/>
    <w:rsid w:val="00665A9E"/>
    <w:rsid w:val="00666723"/>
    <w:rsid w:val="00666C50"/>
    <w:rsid w:val="006710D2"/>
    <w:rsid w:val="00672258"/>
    <w:rsid w:val="00672850"/>
    <w:rsid w:val="006728C3"/>
    <w:rsid w:val="00672DA2"/>
    <w:rsid w:val="0067332E"/>
    <w:rsid w:val="006735F4"/>
    <w:rsid w:val="00675DB4"/>
    <w:rsid w:val="006770FE"/>
    <w:rsid w:val="00677816"/>
    <w:rsid w:val="0067798C"/>
    <w:rsid w:val="00677C21"/>
    <w:rsid w:val="00680449"/>
    <w:rsid w:val="00680A34"/>
    <w:rsid w:val="006817DA"/>
    <w:rsid w:val="0068385F"/>
    <w:rsid w:val="006839AD"/>
    <w:rsid w:val="00684146"/>
    <w:rsid w:val="00685CA1"/>
    <w:rsid w:val="00686C75"/>
    <w:rsid w:val="00686DB9"/>
    <w:rsid w:val="006870F6"/>
    <w:rsid w:val="00690653"/>
    <w:rsid w:val="006915FB"/>
    <w:rsid w:val="00692484"/>
    <w:rsid w:val="006931A5"/>
    <w:rsid w:val="00694417"/>
    <w:rsid w:val="006944D3"/>
    <w:rsid w:val="006946CC"/>
    <w:rsid w:val="006958A3"/>
    <w:rsid w:val="00696298"/>
    <w:rsid w:val="0069683A"/>
    <w:rsid w:val="00697754"/>
    <w:rsid w:val="00697B3B"/>
    <w:rsid w:val="00697F71"/>
    <w:rsid w:val="006A0241"/>
    <w:rsid w:val="006A12BE"/>
    <w:rsid w:val="006A13C0"/>
    <w:rsid w:val="006A2575"/>
    <w:rsid w:val="006A267E"/>
    <w:rsid w:val="006A45CB"/>
    <w:rsid w:val="006A6E56"/>
    <w:rsid w:val="006B024B"/>
    <w:rsid w:val="006B211A"/>
    <w:rsid w:val="006B2F9F"/>
    <w:rsid w:val="006B5172"/>
    <w:rsid w:val="006B591A"/>
    <w:rsid w:val="006B5F62"/>
    <w:rsid w:val="006C183A"/>
    <w:rsid w:val="006C1C1B"/>
    <w:rsid w:val="006C1E5C"/>
    <w:rsid w:val="006C29D6"/>
    <w:rsid w:val="006C2C0A"/>
    <w:rsid w:val="006C3848"/>
    <w:rsid w:val="006C38A8"/>
    <w:rsid w:val="006C7C1C"/>
    <w:rsid w:val="006D0062"/>
    <w:rsid w:val="006D58A6"/>
    <w:rsid w:val="006E0A1C"/>
    <w:rsid w:val="006E112B"/>
    <w:rsid w:val="006E161D"/>
    <w:rsid w:val="006E1806"/>
    <w:rsid w:val="006E2DB5"/>
    <w:rsid w:val="006E4CB7"/>
    <w:rsid w:val="006E631D"/>
    <w:rsid w:val="006E6DD5"/>
    <w:rsid w:val="006E7685"/>
    <w:rsid w:val="006F05DF"/>
    <w:rsid w:val="006F2FF7"/>
    <w:rsid w:val="006F3506"/>
    <w:rsid w:val="006F4B7E"/>
    <w:rsid w:val="007002C1"/>
    <w:rsid w:val="00701768"/>
    <w:rsid w:val="00701AE0"/>
    <w:rsid w:val="00701B27"/>
    <w:rsid w:val="00702457"/>
    <w:rsid w:val="007033F4"/>
    <w:rsid w:val="00704020"/>
    <w:rsid w:val="007050C6"/>
    <w:rsid w:val="0070552E"/>
    <w:rsid w:val="0071080C"/>
    <w:rsid w:val="007115F3"/>
    <w:rsid w:val="00712182"/>
    <w:rsid w:val="00716831"/>
    <w:rsid w:val="00721854"/>
    <w:rsid w:val="007238DD"/>
    <w:rsid w:val="00723FE1"/>
    <w:rsid w:val="00725238"/>
    <w:rsid w:val="00726901"/>
    <w:rsid w:val="00726BB6"/>
    <w:rsid w:val="007271E0"/>
    <w:rsid w:val="00727531"/>
    <w:rsid w:val="007316BB"/>
    <w:rsid w:val="007316F9"/>
    <w:rsid w:val="00731CE2"/>
    <w:rsid w:val="00732FE9"/>
    <w:rsid w:val="00733E65"/>
    <w:rsid w:val="00735678"/>
    <w:rsid w:val="00740205"/>
    <w:rsid w:val="00740E7A"/>
    <w:rsid w:val="007411BE"/>
    <w:rsid w:val="0074296E"/>
    <w:rsid w:val="00743DDF"/>
    <w:rsid w:val="0074401A"/>
    <w:rsid w:val="007462BF"/>
    <w:rsid w:val="00746DC2"/>
    <w:rsid w:val="00746E92"/>
    <w:rsid w:val="00746F37"/>
    <w:rsid w:val="00747885"/>
    <w:rsid w:val="00747D42"/>
    <w:rsid w:val="0075035F"/>
    <w:rsid w:val="00752167"/>
    <w:rsid w:val="00753239"/>
    <w:rsid w:val="0075336B"/>
    <w:rsid w:val="0075366A"/>
    <w:rsid w:val="00755C26"/>
    <w:rsid w:val="0075714D"/>
    <w:rsid w:val="00760F2E"/>
    <w:rsid w:val="007615AA"/>
    <w:rsid w:val="00762CAC"/>
    <w:rsid w:val="00764596"/>
    <w:rsid w:val="00764A26"/>
    <w:rsid w:val="00764D35"/>
    <w:rsid w:val="00765AF2"/>
    <w:rsid w:val="0076710A"/>
    <w:rsid w:val="007725DF"/>
    <w:rsid w:val="0077348F"/>
    <w:rsid w:val="00773E56"/>
    <w:rsid w:val="00774BF5"/>
    <w:rsid w:val="00777045"/>
    <w:rsid w:val="007809F5"/>
    <w:rsid w:val="00782B8C"/>
    <w:rsid w:val="007830B0"/>
    <w:rsid w:val="00783719"/>
    <w:rsid w:val="007866C9"/>
    <w:rsid w:val="00790756"/>
    <w:rsid w:val="007916E7"/>
    <w:rsid w:val="00792A4E"/>
    <w:rsid w:val="00792AB5"/>
    <w:rsid w:val="007937F4"/>
    <w:rsid w:val="007939E5"/>
    <w:rsid w:val="007944AC"/>
    <w:rsid w:val="0079483E"/>
    <w:rsid w:val="007951B4"/>
    <w:rsid w:val="00796A9B"/>
    <w:rsid w:val="00797B13"/>
    <w:rsid w:val="007A334A"/>
    <w:rsid w:val="007A36D9"/>
    <w:rsid w:val="007A3C98"/>
    <w:rsid w:val="007A7DD7"/>
    <w:rsid w:val="007B08D4"/>
    <w:rsid w:val="007B0DFF"/>
    <w:rsid w:val="007B3F7A"/>
    <w:rsid w:val="007B55A1"/>
    <w:rsid w:val="007B6A8F"/>
    <w:rsid w:val="007B6C5B"/>
    <w:rsid w:val="007B6E3D"/>
    <w:rsid w:val="007C1225"/>
    <w:rsid w:val="007C1248"/>
    <w:rsid w:val="007C2A5F"/>
    <w:rsid w:val="007C3690"/>
    <w:rsid w:val="007C3D22"/>
    <w:rsid w:val="007C4DFF"/>
    <w:rsid w:val="007C5457"/>
    <w:rsid w:val="007C5A11"/>
    <w:rsid w:val="007C65C5"/>
    <w:rsid w:val="007C67F5"/>
    <w:rsid w:val="007C6945"/>
    <w:rsid w:val="007C78CE"/>
    <w:rsid w:val="007D11D7"/>
    <w:rsid w:val="007D2147"/>
    <w:rsid w:val="007D2642"/>
    <w:rsid w:val="007D2BC5"/>
    <w:rsid w:val="007D417C"/>
    <w:rsid w:val="007D55A9"/>
    <w:rsid w:val="007D6045"/>
    <w:rsid w:val="007D72BC"/>
    <w:rsid w:val="007D771D"/>
    <w:rsid w:val="007D775D"/>
    <w:rsid w:val="007D77F1"/>
    <w:rsid w:val="007E2566"/>
    <w:rsid w:val="007E26F9"/>
    <w:rsid w:val="007E323F"/>
    <w:rsid w:val="007E40DD"/>
    <w:rsid w:val="007E4992"/>
    <w:rsid w:val="007E5E69"/>
    <w:rsid w:val="007E6445"/>
    <w:rsid w:val="007E6D32"/>
    <w:rsid w:val="007E7900"/>
    <w:rsid w:val="007F1191"/>
    <w:rsid w:val="007F12C3"/>
    <w:rsid w:val="007F1383"/>
    <w:rsid w:val="007F1A87"/>
    <w:rsid w:val="007F4EBA"/>
    <w:rsid w:val="007F57C6"/>
    <w:rsid w:val="007F5D04"/>
    <w:rsid w:val="007F7078"/>
    <w:rsid w:val="00800455"/>
    <w:rsid w:val="00800BAA"/>
    <w:rsid w:val="008012E5"/>
    <w:rsid w:val="0080302E"/>
    <w:rsid w:val="008039B9"/>
    <w:rsid w:val="00804AEA"/>
    <w:rsid w:val="008054A7"/>
    <w:rsid w:val="00805915"/>
    <w:rsid w:val="00805D47"/>
    <w:rsid w:val="0080751B"/>
    <w:rsid w:val="0081296B"/>
    <w:rsid w:val="00814DAC"/>
    <w:rsid w:val="00814FB1"/>
    <w:rsid w:val="008157BE"/>
    <w:rsid w:val="00815B1B"/>
    <w:rsid w:val="00817D8D"/>
    <w:rsid w:val="008202C8"/>
    <w:rsid w:val="00822CBF"/>
    <w:rsid w:val="008265CA"/>
    <w:rsid w:val="00827B6F"/>
    <w:rsid w:val="00832A8F"/>
    <w:rsid w:val="00832E96"/>
    <w:rsid w:val="008339AC"/>
    <w:rsid w:val="00833BA2"/>
    <w:rsid w:val="008366BA"/>
    <w:rsid w:val="00836A42"/>
    <w:rsid w:val="00836F00"/>
    <w:rsid w:val="00837FDE"/>
    <w:rsid w:val="00840580"/>
    <w:rsid w:val="0084317E"/>
    <w:rsid w:val="00844017"/>
    <w:rsid w:val="00844A16"/>
    <w:rsid w:val="00845610"/>
    <w:rsid w:val="00845FC9"/>
    <w:rsid w:val="00850C66"/>
    <w:rsid w:val="00852E44"/>
    <w:rsid w:val="00853288"/>
    <w:rsid w:val="00853405"/>
    <w:rsid w:val="00854EFB"/>
    <w:rsid w:val="00855390"/>
    <w:rsid w:val="00857593"/>
    <w:rsid w:val="008605BB"/>
    <w:rsid w:val="0086151B"/>
    <w:rsid w:val="00861DE1"/>
    <w:rsid w:val="00862374"/>
    <w:rsid w:val="00863356"/>
    <w:rsid w:val="00864794"/>
    <w:rsid w:val="00865D4F"/>
    <w:rsid w:val="008709E1"/>
    <w:rsid w:val="00871184"/>
    <w:rsid w:val="00872295"/>
    <w:rsid w:val="0087240C"/>
    <w:rsid w:val="00873092"/>
    <w:rsid w:val="008764E0"/>
    <w:rsid w:val="008767F4"/>
    <w:rsid w:val="00877A91"/>
    <w:rsid w:val="00881374"/>
    <w:rsid w:val="00881918"/>
    <w:rsid w:val="00882668"/>
    <w:rsid w:val="00883484"/>
    <w:rsid w:val="00886C75"/>
    <w:rsid w:val="00892275"/>
    <w:rsid w:val="0089469A"/>
    <w:rsid w:val="0089571F"/>
    <w:rsid w:val="00895CED"/>
    <w:rsid w:val="00896B25"/>
    <w:rsid w:val="008A0702"/>
    <w:rsid w:val="008A10EB"/>
    <w:rsid w:val="008A2DA7"/>
    <w:rsid w:val="008A4A8A"/>
    <w:rsid w:val="008A4BD9"/>
    <w:rsid w:val="008A5448"/>
    <w:rsid w:val="008A5D1E"/>
    <w:rsid w:val="008A6B4E"/>
    <w:rsid w:val="008A6ECB"/>
    <w:rsid w:val="008A7453"/>
    <w:rsid w:val="008B1318"/>
    <w:rsid w:val="008B1CB7"/>
    <w:rsid w:val="008B1EDF"/>
    <w:rsid w:val="008B40B9"/>
    <w:rsid w:val="008B4673"/>
    <w:rsid w:val="008B525B"/>
    <w:rsid w:val="008B53F1"/>
    <w:rsid w:val="008B57B6"/>
    <w:rsid w:val="008B708B"/>
    <w:rsid w:val="008B7823"/>
    <w:rsid w:val="008C0764"/>
    <w:rsid w:val="008C0845"/>
    <w:rsid w:val="008C0C4A"/>
    <w:rsid w:val="008C0D21"/>
    <w:rsid w:val="008C1729"/>
    <w:rsid w:val="008C6F7B"/>
    <w:rsid w:val="008C730F"/>
    <w:rsid w:val="008C7FDC"/>
    <w:rsid w:val="008D028A"/>
    <w:rsid w:val="008D0736"/>
    <w:rsid w:val="008D1DE6"/>
    <w:rsid w:val="008D1E25"/>
    <w:rsid w:val="008D2AAC"/>
    <w:rsid w:val="008D4405"/>
    <w:rsid w:val="008D4D5A"/>
    <w:rsid w:val="008D636E"/>
    <w:rsid w:val="008D7480"/>
    <w:rsid w:val="008E0C19"/>
    <w:rsid w:val="008E1020"/>
    <w:rsid w:val="008E26E9"/>
    <w:rsid w:val="008E288E"/>
    <w:rsid w:val="008E28CB"/>
    <w:rsid w:val="008E2EDE"/>
    <w:rsid w:val="008E31D5"/>
    <w:rsid w:val="008F02AB"/>
    <w:rsid w:val="008F0F6B"/>
    <w:rsid w:val="008F2EEF"/>
    <w:rsid w:val="008F5295"/>
    <w:rsid w:val="008F6A77"/>
    <w:rsid w:val="008F6ECD"/>
    <w:rsid w:val="008F6F5B"/>
    <w:rsid w:val="00900C71"/>
    <w:rsid w:val="009013D6"/>
    <w:rsid w:val="0090236D"/>
    <w:rsid w:val="009025AD"/>
    <w:rsid w:val="009043B0"/>
    <w:rsid w:val="00904E9E"/>
    <w:rsid w:val="00905786"/>
    <w:rsid w:val="00905C24"/>
    <w:rsid w:val="0090668F"/>
    <w:rsid w:val="009075BA"/>
    <w:rsid w:val="009120B6"/>
    <w:rsid w:val="00912B1B"/>
    <w:rsid w:val="00913759"/>
    <w:rsid w:val="00913CD5"/>
    <w:rsid w:val="00914730"/>
    <w:rsid w:val="009149A9"/>
    <w:rsid w:val="009158AE"/>
    <w:rsid w:val="00915B1C"/>
    <w:rsid w:val="00915F2F"/>
    <w:rsid w:val="00916182"/>
    <w:rsid w:val="00916B55"/>
    <w:rsid w:val="00917BC2"/>
    <w:rsid w:val="0092018A"/>
    <w:rsid w:val="00921412"/>
    <w:rsid w:val="00921C8A"/>
    <w:rsid w:val="00922D72"/>
    <w:rsid w:val="00922E2A"/>
    <w:rsid w:val="009242DE"/>
    <w:rsid w:val="009243D0"/>
    <w:rsid w:val="009266D3"/>
    <w:rsid w:val="00927510"/>
    <w:rsid w:val="0093128D"/>
    <w:rsid w:val="009356D7"/>
    <w:rsid w:val="00935E9D"/>
    <w:rsid w:val="009408EE"/>
    <w:rsid w:val="0094215D"/>
    <w:rsid w:val="009440A0"/>
    <w:rsid w:val="009441C5"/>
    <w:rsid w:val="009443B8"/>
    <w:rsid w:val="00946FA8"/>
    <w:rsid w:val="00947E10"/>
    <w:rsid w:val="00951639"/>
    <w:rsid w:val="009516C4"/>
    <w:rsid w:val="00953276"/>
    <w:rsid w:val="00954C88"/>
    <w:rsid w:val="009553DC"/>
    <w:rsid w:val="00955CD1"/>
    <w:rsid w:val="00957337"/>
    <w:rsid w:val="00960108"/>
    <w:rsid w:val="00960E6A"/>
    <w:rsid w:val="00960ED0"/>
    <w:rsid w:val="00961883"/>
    <w:rsid w:val="00961E3E"/>
    <w:rsid w:val="00962AED"/>
    <w:rsid w:val="00962CA2"/>
    <w:rsid w:val="009648F3"/>
    <w:rsid w:val="009672AF"/>
    <w:rsid w:val="00967F93"/>
    <w:rsid w:val="009720E6"/>
    <w:rsid w:val="00972773"/>
    <w:rsid w:val="00974992"/>
    <w:rsid w:val="00974CCF"/>
    <w:rsid w:val="00975FA8"/>
    <w:rsid w:val="00976F4A"/>
    <w:rsid w:val="00981EEE"/>
    <w:rsid w:val="00982E59"/>
    <w:rsid w:val="00982E8C"/>
    <w:rsid w:val="0098468A"/>
    <w:rsid w:val="00984FB7"/>
    <w:rsid w:val="00987F0C"/>
    <w:rsid w:val="00992785"/>
    <w:rsid w:val="0099393E"/>
    <w:rsid w:val="00993D3C"/>
    <w:rsid w:val="0099654E"/>
    <w:rsid w:val="00996BC4"/>
    <w:rsid w:val="009971EA"/>
    <w:rsid w:val="00997DA4"/>
    <w:rsid w:val="009A1378"/>
    <w:rsid w:val="009A2DF6"/>
    <w:rsid w:val="009A707B"/>
    <w:rsid w:val="009A764B"/>
    <w:rsid w:val="009B3BF5"/>
    <w:rsid w:val="009B41B8"/>
    <w:rsid w:val="009B47A3"/>
    <w:rsid w:val="009B4865"/>
    <w:rsid w:val="009B697F"/>
    <w:rsid w:val="009B6AE8"/>
    <w:rsid w:val="009B7CC0"/>
    <w:rsid w:val="009C0340"/>
    <w:rsid w:val="009C052C"/>
    <w:rsid w:val="009C0B44"/>
    <w:rsid w:val="009C18C3"/>
    <w:rsid w:val="009C1A28"/>
    <w:rsid w:val="009C2A0E"/>
    <w:rsid w:val="009C47C9"/>
    <w:rsid w:val="009C6317"/>
    <w:rsid w:val="009C78DA"/>
    <w:rsid w:val="009D0B4A"/>
    <w:rsid w:val="009D34B2"/>
    <w:rsid w:val="009D3BB6"/>
    <w:rsid w:val="009D3CA5"/>
    <w:rsid w:val="009D52E3"/>
    <w:rsid w:val="009D5B4B"/>
    <w:rsid w:val="009D6CDC"/>
    <w:rsid w:val="009E03DF"/>
    <w:rsid w:val="009E531F"/>
    <w:rsid w:val="009E68B4"/>
    <w:rsid w:val="009E6A3C"/>
    <w:rsid w:val="009E6ABE"/>
    <w:rsid w:val="009E7C6E"/>
    <w:rsid w:val="009F0641"/>
    <w:rsid w:val="009F18EE"/>
    <w:rsid w:val="009F2EA6"/>
    <w:rsid w:val="009F54C8"/>
    <w:rsid w:val="009F5929"/>
    <w:rsid w:val="009F6898"/>
    <w:rsid w:val="009F6D40"/>
    <w:rsid w:val="009F79D1"/>
    <w:rsid w:val="009F7EC6"/>
    <w:rsid w:val="00A00782"/>
    <w:rsid w:val="00A03AA5"/>
    <w:rsid w:val="00A04489"/>
    <w:rsid w:val="00A04F15"/>
    <w:rsid w:val="00A05F70"/>
    <w:rsid w:val="00A0607F"/>
    <w:rsid w:val="00A060F2"/>
    <w:rsid w:val="00A06640"/>
    <w:rsid w:val="00A07BC9"/>
    <w:rsid w:val="00A10668"/>
    <w:rsid w:val="00A11266"/>
    <w:rsid w:val="00A11446"/>
    <w:rsid w:val="00A117E1"/>
    <w:rsid w:val="00A11C70"/>
    <w:rsid w:val="00A11E14"/>
    <w:rsid w:val="00A14756"/>
    <w:rsid w:val="00A16050"/>
    <w:rsid w:val="00A174EF"/>
    <w:rsid w:val="00A17C02"/>
    <w:rsid w:val="00A21B1B"/>
    <w:rsid w:val="00A2291E"/>
    <w:rsid w:val="00A238D8"/>
    <w:rsid w:val="00A25AA1"/>
    <w:rsid w:val="00A2694B"/>
    <w:rsid w:val="00A26C66"/>
    <w:rsid w:val="00A26CB7"/>
    <w:rsid w:val="00A26ED1"/>
    <w:rsid w:val="00A3013D"/>
    <w:rsid w:val="00A346B3"/>
    <w:rsid w:val="00A34D65"/>
    <w:rsid w:val="00A3530B"/>
    <w:rsid w:val="00A35BF4"/>
    <w:rsid w:val="00A35DB5"/>
    <w:rsid w:val="00A3665F"/>
    <w:rsid w:val="00A379FC"/>
    <w:rsid w:val="00A40113"/>
    <w:rsid w:val="00A405A3"/>
    <w:rsid w:val="00A4092D"/>
    <w:rsid w:val="00A40D1F"/>
    <w:rsid w:val="00A40F76"/>
    <w:rsid w:val="00A4172C"/>
    <w:rsid w:val="00A42EA9"/>
    <w:rsid w:val="00A42F53"/>
    <w:rsid w:val="00A445A9"/>
    <w:rsid w:val="00A45504"/>
    <w:rsid w:val="00A45663"/>
    <w:rsid w:val="00A45B91"/>
    <w:rsid w:val="00A45F20"/>
    <w:rsid w:val="00A52B9B"/>
    <w:rsid w:val="00A5479B"/>
    <w:rsid w:val="00A54907"/>
    <w:rsid w:val="00A54E7F"/>
    <w:rsid w:val="00A60312"/>
    <w:rsid w:val="00A60A81"/>
    <w:rsid w:val="00A61635"/>
    <w:rsid w:val="00A61F7F"/>
    <w:rsid w:val="00A621D8"/>
    <w:rsid w:val="00A6379C"/>
    <w:rsid w:val="00A637C0"/>
    <w:rsid w:val="00A63B15"/>
    <w:rsid w:val="00A64A13"/>
    <w:rsid w:val="00A70516"/>
    <w:rsid w:val="00A7077E"/>
    <w:rsid w:val="00A70C21"/>
    <w:rsid w:val="00A70DE8"/>
    <w:rsid w:val="00A71741"/>
    <w:rsid w:val="00A73B0C"/>
    <w:rsid w:val="00A752E7"/>
    <w:rsid w:val="00A75870"/>
    <w:rsid w:val="00A77E32"/>
    <w:rsid w:val="00A80D9C"/>
    <w:rsid w:val="00A81E76"/>
    <w:rsid w:val="00A87A43"/>
    <w:rsid w:val="00A9090F"/>
    <w:rsid w:val="00A916C6"/>
    <w:rsid w:val="00A93E24"/>
    <w:rsid w:val="00A94DC7"/>
    <w:rsid w:val="00A9774E"/>
    <w:rsid w:val="00AA0A94"/>
    <w:rsid w:val="00AA0C81"/>
    <w:rsid w:val="00AA2DC8"/>
    <w:rsid w:val="00AA32C9"/>
    <w:rsid w:val="00AA63A4"/>
    <w:rsid w:val="00AA7040"/>
    <w:rsid w:val="00AA72F1"/>
    <w:rsid w:val="00AB161C"/>
    <w:rsid w:val="00AB1904"/>
    <w:rsid w:val="00AB224D"/>
    <w:rsid w:val="00AB40E1"/>
    <w:rsid w:val="00AB5F36"/>
    <w:rsid w:val="00AB5FF7"/>
    <w:rsid w:val="00AB6BE9"/>
    <w:rsid w:val="00AC0405"/>
    <w:rsid w:val="00AC0F9F"/>
    <w:rsid w:val="00AC2577"/>
    <w:rsid w:val="00AC3A73"/>
    <w:rsid w:val="00AC41EB"/>
    <w:rsid w:val="00AC5A86"/>
    <w:rsid w:val="00AC5B94"/>
    <w:rsid w:val="00AC7F4F"/>
    <w:rsid w:val="00AD02C3"/>
    <w:rsid w:val="00AD13A8"/>
    <w:rsid w:val="00AD1D12"/>
    <w:rsid w:val="00AD43BA"/>
    <w:rsid w:val="00AD4E40"/>
    <w:rsid w:val="00AD5ED8"/>
    <w:rsid w:val="00AD7ED4"/>
    <w:rsid w:val="00AE1B2B"/>
    <w:rsid w:val="00AE26D8"/>
    <w:rsid w:val="00AE3D2E"/>
    <w:rsid w:val="00AE4188"/>
    <w:rsid w:val="00AE4BFC"/>
    <w:rsid w:val="00AE5B66"/>
    <w:rsid w:val="00AE7076"/>
    <w:rsid w:val="00AF02BC"/>
    <w:rsid w:val="00AF135C"/>
    <w:rsid w:val="00AF2F88"/>
    <w:rsid w:val="00AF371D"/>
    <w:rsid w:val="00AF3761"/>
    <w:rsid w:val="00AF417B"/>
    <w:rsid w:val="00B011BA"/>
    <w:rsid w:val="00B01930"/>
    <w:rsid w:val="00B021E6"/>
    <w:rsid w:val="00B03114"/>
    <w:rsid w:val="00B032B7"/>
    <w:rsid w:val="00B04402"/>
    <w:rsid w:val="00B045B5"/>
    <w:rsid w:val="00B05C57"/>
    <w:rsid w:val="00B073D0"/>
    <w:rsid w:val="00B103A3"/>
    <w:rsid w:val="00B10549"/>
    <w:rsid w:val="00B10B10"/>
    <w:rsid w:val="00B1177D"/>
    <w:rsid w:val="00B11B6D"/>
    <w:rsid w:val="00B11CD0"/>
    <w:rsid w:val="00B13773"/>
    <w:rsid w:val="00B141DF"/>
    <w:rsid w:val="00B14AAC"/>
    <w:rsid w:val="00B14B9F"/>
    <w:rsid w:val="00B14E9F"/>
    <w:rsid w:val="00B16F9D"/>
    <w:rsid w:val="00B20B40"/>
    <w:rsid w:val="00B240CA"/>
    <w:rsid w:val="00B24439"/>
    <w:rsid w:val="00B25A61"/>
    <w:rsid w:val="00B2632D"/>
    <w:rsid w:val="00B26F74"/>
    <w:rsid w:val="00B27A16"/>
    <w:rsid w:val="00B303CC"/>
    <w:rsid w:val="00B306DA"/>
    <w:rsid w:val="00B30FAF"/>
    <w:rsid w:val="00B31247"/>
    <w:rsid w:val="00B31BF7"/>
    <w:rsid w:val="00B31EE7"/>
    <w:rsid w:val="00B323C7"/>
    <w:rsid w:val="00B32B1F"/>
    <w:rsid w:val="00B332F9"/>
    <w:rsid w:val="00B35239"/>
    <w:rsid w:val="00B35BA9"/>
    <w:rsid w:val="00B35DAE"/>
    <w:rsid w:val="00B35FE8"/>
    <w:rsid w:val="00B37795"/>
    <w:rsid w:val="00B40A5D"/>
    <w:rsid w:val="00B40A7B"/>
    <w:rsid w:val="00B421A9"/>
    <w:rsid w:val="00B42925"/>
    <w:rsid w:val="00B437F9"/>
    <w:rsid w:val="00B44713"/>
    <w:rsid w:val="00B45D8E"/>
    <w:rsid w:val="00B478D2"/>
    <w:rsid w:val="00B51FFA"/>
    <w:rsid w:val="00B538E7"/>
    <w:rsid w:val="00B541F4"/>
    <w:rsid w:val="00B55037"/>
    <w:rsid w:val="00B56396"/>
    <w:rsid w:val="00B573C5"/>
    <w:rsid w:val="00B61757"/>
    <w:rsid w:val="00B632F5"/>
    <w:rsid w:val="00B665AC"/>
    <w:rsid w:val="00B70674"/>
    <w:rsid w:val="00B706E2"/>
    <w:rsid w:val="00B70A33"/>
    <w:rsid w:val="00B7138C"/>
    <w:rsid w:val="00B71C44"/>
    <w:rsid w:val="00B72FC8"/>
    <w:rsid w:val="00B74899"/>
    <w:rsid w:val="00B766D5"/>
    <w:rsid w:val="00B77D36"/>
    <w:rsid w:val="00B802F4"/>
    <w:rsid w:val="00B80EBB"/>
    <w:rsid w:val="00B8189D"/>
    <w:rsid w:val="00B83B9B"/>
    <w:rsid w:val="00B83F55"/>
    <w:rsid w:val="00B85D9F"/>
    <w:rsid w:val="00B86340"/>
    <w:rsid w:val="00B87C29"/>
    <w:rsid w:val="00B90321"/>
    <w:rsid w:val="00B90EFC"/>
    <w:rsid w:val="00B91C0C"/>
    <w:rsid w:val="00B93182"/>
    <w:rsid w:val="00B940A5"/>
    <w:rsid w:val="00BA0AA6"/>
    <w:rsid w:val="00BA115C"/>
    <w:rsid w:val="00BA1863"/>
    <w:rsid w:val="00BA2EC6"/>
    <w:rsid w:val="00BA3871"/>
    <w:rsid w:val="00BA3A7A"/>
    <w:rsid w:val="00BA4131"/>
    <w:rsid w:val="00BA471C"/>
    <w:rsid w:val="00BA4A1F"/>
    <w:rsid w:val="00BA54D2"/>
    <w:rsid w:val="00BA59F8"/>
    <w:rsid w:val="00BB110B"/>
    <w:rsid w:val="00BB1E15"/>
    <w:rsid w:val="00BB2026"/>
    <w:rsid w:val="00BB2A53"/>
    <w:rsid w:val="00BB39FC"/>
    <w:rsid w:val="00BB455B"/>
    <w:rsid w:val="00BB5EA7"/>
    <w:rsid w:val="00BB76A0"/>
    <w:rsid w:val="00BB7EAE"/>
    <w:rsid w:val="00BC062D"/>
    <w:rsid w:val="00BC0921"/>
    <w:rsid w:val="00BC1727"/>
    <w:rsid w:val="00BC183C"/>
    <w:rsid w:val="00BC1987"/>
    <w:rsid w:val="00BC2E4B"/>
    <w:rsid w:val="00BC3212"/>
    <w:rsid w:val="00BC37FE"/>
    <w:rsid w:val="00BC5639"/>
    <w:rsid w:val="00BC6374"/>
    <w:rsid w:val="00BC72E8"/>
    <w:rsid w:val="00BD0F5D"/>
    <w:rsid w:val="00BD138A"/>
    <w:rsid w:val="00BD16CD"/>
    <w:rsid w:val="00BD2049"/>
    <w:rsid w:val="00BD3B6C"/>
    <w:rsid w:val="00BD6CE5"/>
    <w:rsid w:val="00BD76EA"/>
    <w:rsid w:val="00BD7ADC"/>
    <w:rsid w:val="00BE0AD4"/>
    <w:rsid w:val="00BE147A"/>
    <w:rsid w:val="00BE3D0C"/>
    <w:rsid w:val="00BE41F4"/>
    <w:rsid w:val="00BE4D24"/>
    <w:rsid w:val="00BE6CE5"/>
    <w:rsid w:val="00BF1A3D"/>
    <w:rsid w:val="00BF30A7"/>
    <w:rsid w:val="00BF3691"/>
    <w:rsid w:val="00BF4E5F"/>
    <w:rsid w:val="00BF571B"/>
    <w:rsid w:val="00BF6B57"/>
    <w:rsid w:val="00BF7578"/>
    <w:rsid w:val="00C00209"/>
    <w:rsid w:val="00C00808"/>
    <w:rsid w:val="00C00944"/>
    <w:rsid w:val="00C01AF2"/>
    <w:rsid w:val="00C01E17"/>
    <w:rsid w:val="00C0205C"/>
    <w:rsid w:val="00C02413"/>
    <w:rsid w:val="00C05EF0"/>
    <w:rsid w:val="00C06FFF"/>
    <w:rsid w:val="00C11938"/>
    <w:rsid w:val="00C1206B"/>
    <w:rsid w:val="00C120A2"/>
    <w:rsid w:val="00C13112"/>
    <w:rsid w:val="00C13503"/>
    <w:rsid w:val="00C15748"/>
    <w:rsid w:val="00C16867"/>
    <w:rsid w:val="00C20B62"/>
    <w:rsid w:val="00C21807"/>
    <w:rsid w:val="00C24263"/>
    <w:rsid w:val="00C24458"/>
    <w:rsid w:val="00C3065D"/>
    <w:rsid w:val="00C30D96"/>
    <w:rsid w:val="00C33FD4"/>
    <w:rsid w:val="00C371DA"/>
    <w:rsid w:val="00C378F6"/>
    <w:rsid w:val="00C40B43"/>
    <w:rsid w:val="00C412E8"/>
    <w:rsid w:val="00C4132C"/>
    <w:rsid w:val="00C423F9"/>
    <w:rsid w:val="00C43018"/>
    <w:rsid w:val="00C434E5"/>
    <w:rsid w:val="00C447E1"/>
    <w:rsid w:val="00C45B3F"/>
    <w:rsid w:val="00C465F6"/>
    <w:rsid w:val="00C466A7"/>
    <w:rsid w:val="00C47821"/>
    <w:rsid w:val="00C47D78"/>
    <w:rsid w:val="00C51E53"/>
    <w:rsid w:val="00C52104"/>
    <w:rsid w:val="00C52389"/>
    <w:rsid w:val="00C544E7"/>
    <w:rsid w:val="00C5470C"/>
    <w:rsid w:val="00C5544E"/>
    <w:rsid w:val="00C62A55"/>
    <w:rsid w:val="00C6403C"/>
    <w:rsid w:val="00C64674"/>
    <w:rsid w:val="00C64D4A"/>
    <w:rsid w:val="00C65249"/>
    <w:rsid w:val="00C65A73"/>
    <w:rsid w:val="00C661B3"/>
    <w:rsid w:val="00C67273"/>
    <w:rsid w:val="00C67983"/>
    <w:rsid w:val="00C67B1C"/>
    <w:rsid w:val="00C714F2"/>
    <w:rsid w:val="00C7208A"/>
    <w:rsid w:val="00C7247C"/>
    <w:rsid w:val="00C7278E"/>
    <w:rsid w:val="00C765B6"/>
    <w:rsid w:val="00C76635"/>
    <w:rsid w:val="00C76F13"/>
    <w:rsid w:val="00C80CE0"/>
    <w:rsid w:val="00C82489"/>
    <w:rsid w:val="00C82F21"/>
    <w:rsid w:val="00C843AC"/>
    <w:rsid w:val="00C8546A"/>
    <w:rsid w:val="00C85D4E"/>
    <w:rsid w:val="00C8611E"/>
    <w:rsid w:val="00C86BA3"/>
    <w:rsid w:val="00C91CC6"/>
    <w:rsid w:val="00C93A24"/>
    <w:rsid w:val="00C9508E"/>
    <w:rsid w:val="00CA00D8"/>
    <w:rsid w:val="00CA212C"/>
    <w:rsid w:val="00CA28C5"/>
    <w:rsid w:val="00CA3928"/>
    <w:rsid w:val="00CA3E85"/>
    <w:rsid w:val="00CA55FF"/>
    <w:rsid w:val="00CA6303"/>
    <w:rsid w:val="00CA69BF"/>
    <w:rsid w:val="00CA7A09"/>
    <w:rsid w:val="00CB0C4F"/>
    <w:rsid w:val="00CB124E"/>
    <w:rsid w:val="00CB237C"/>
    <w:rsid w:val="00CB289A"/>
    <w:rsid w:val="00CB42B2"/>
    <w:rsid w:val="00CB451F"/>
    <w:rsid w:val="00CB571B"/>
    <w:rsid w:val="00CB57C1"/>
    <w:rsid w:val="00CC0CBE"/>
    <w:rsid w:val="00CC0FFC"/>
    <w:rsid w:val="00CC1588"/>
    <w:rsid w:val="00CC18EC"/>
    <w:rsid w:val="00CC23A8"/>
    <w:rsid w:val="00CC3A55"/>
    <w:rsid w:val="00CC54EB"/>
    <w:rsid w:val="00CC5EE1"/>
    <w:rsid w:val="00CC5F2A"/>
    <w:rsid w:val="00CC5F87"/>
    <w:rsid w:val="00CC608B"/>
    <w:rsid w:val="00CD1BE9"/>
    <w:rsid w:val="00CD3561"/>
    <w:rsid w:val="00CD356D"/>
    <w:rsid w:val="00CD3B55"/>
    <w:rsid w:val="00CD435D"/>
    <w:rsid w:val="00CD5624"/>
    <w:rsid w:val="00CD5D0F"/>
    <w:rsid w:val="00CD5DF6"/>
    <w:rsid w:val="00CD6D69"/>
    <w:rsid w:val="00CD7DC4"/>
    <w:rsid w:val="00CE0C2C"/>
    <w:rsid w:val="00CE15E1"/>
    <w:rsid w:val="00CE4C35"/>
    <w:rsid w:val="00CE4DCC"/>
    <w:rsid w:val="00CF2250"/>
    <w:rsid w:val="00CF57A9"/>
    <w:rsid w:val="00CF6919"/>
    <w:rsid w:val="00CF6A43"/>
    <w:rsid w:val="00D0051F"/>
    <w:rsid w:val="00D00826"/>
    <w:rsid w:val="00D010DB"/>
    <w:rsid w:val="00D01918"/>
    <w:rsid w:val="00D02161"/>
    <w:rsid w:val="00D02B5F"/>
    <w:rsid w:val="00D02CCD"/>
    <w:rsid w:val="00D0673C"/>
    <w:rsid w:val="00D10693"/>
    <w:rsid w:val="00D122D7"/>
    <w:rsid w:val="00D12E53"/>
    <w:rsid w:val="00D138CA"/>
    <w:rsid w:val="00D1392B"/>
    <w:rsid w:val="00D15D69"/>
    <w:rsid w:val="00D1775E"/>
    <w:rsid w:val="00D20C00"/>
    <w:rsid w:val="00D21671"/>
    <w:rsid w:val="00D216ED"/>
    <w:rsid w:val="00D217A3"/>
    <w:rsid w:val="00D21DA0"/>
    <w:rsid w:val="00D22644"/>
    <w:rsid w:val="00D2596B"/>
    <w:rsid w:val="00D26443"/>
    <w:rsid w:val="00D277BC"/>
    <w:rsid w:val="00D30604"/>
    <w:rsid w:val="00D31475"/>
    <w:rsid w:val="00D31805"/>
    <w:rsid w:val="00D31874"/>
    <w:rsid w:val="00D32223"/>
    <w:rsid w:val="00D32792"/>
    <w:rsid w:val="00D32999"/>
    <w:rsid w:val="00D335DD"/>
    <w:rsid w:val="00D34E92"/>
    <w:rsid w:val="00D35A1F"/>
    <w:rsid w:val="00D35B1A"/>
    <w:rsid w:val="00D36113"/>
    <w:rsid w:val="00D362DB"/>
    <w:rsid w:val="00D3711E"/>
    <w:rsid w:val="00D4030C"/>
    <w:rsid w:val="00D416B2"/>
    <w:rsid w:val="00D43473"/>
    <w:rsid w:val="00D44A7E"/>
    <w:rsid w:val="00D44EE6"/>
    <w:rsid w:val="00D45942"/>
    <w:rsid w:val="00D501BD"/>
    <w:rsid w:val="00D50389"/>
    <w:rsid w:val="00D51743"/>
    <w:rsid w:val="00D51800"/>
    <w:rsid w:val="00D52F4F"/>
    <w:rsid w:val="00D54D10"/>
    <w:rsid w:val="00D55ECC"/>
    <w:rsid w:val="00D567A6"/>
    <w:rsid w:val="00D62594"/>
    <w:rsid w:val="00D6666E"/>
    <w:rsid w:val="00D6767A"/>
    <w:rsid w:val="00D71A61"/>
    <w:rsid w:val="00D7254C"/>
    <w:rsid w:val="00D74B70"/>
    <w:rsid w:val="00D765D6"/>
    <w:rsid w:val="00D76700"/>
    <w:rsid w:val="00D81CB3"/>
    <w:rsid w:val="00D82820"/>
    <w:rsid w:val="00D8348F"/>
    <w:rsid w:val="00D83C32"/>
    <w:rsid w:val="00D84A3A"/>
    <w:rsid w:val="00D87B17"/>
    <w:rsid w:val="00D87CE4"/>
    <w:rsid w:val="00D90347"/>
    <w:rsid w:val="00D91068"/>
    <w:rsid w:val="00D917DE"/>
    <w:rsid w:val="00D91E04"/>
    <w:rsid w:val="00D9411A"/>
    <w:rsid w:val="00D94BA3"/>
    <w:rsid w:val="00D963E6"/>
    <w:rsid w:val="00D96A00"/>
    <w:rsid w:val="00D971F9"/>
    <w:rsid w:val="00D977D6"/>
    <w:rsid w:val="00D97EC4"/>
    <w:rsid w:val="00DA114B"/>
    <w:rsid w:val="00DA18FA"/>
    <w:rsid w:val="00DA2FC8"/>
    <w:rsid w:val="00DA6112"/>
    <w:rsid w:val="00DA627A"/>
    <w:rsid w:val="00DA6AF9"/>
    <w:rsid w:val="00DA6E44"/>
    <w:rsid w:val="00DB0D62"/>
    <w:rsid w:val="00DB1C36"/>
    <w:rsid w:val="00DB282C"/>
    <w:rsid w:val="00DB2F53"/>
    <w:rsid w:val="00DB57A5"/>
    <w:rsid w:val="00DB6930"/>
    <w:rsid w:val="00DC073D"/>
    <w:rsid w:val="00DC1CFA"/>
    <w:rsid w:val="00DC5633"/>
    <w:rsid w:val="00DC5BED"/>
    <w:rsid w:val="00DC5E2B"/>
    <w:rsid w:val="00DC6D4D"/>
    <w:rsid w:val="00DC6FF7"/>
    <w:rsid w:val="00DD045F"/>
    <w:rsid w:val="00DD0DFC"/>
    <w:rsid w:val="00DD4AF2"/>
    <w:rsid w:val="00DD4D48"/>
    <w:rsid w:val="00DE0845"/>
    <w:rsid w:val="00DE1F78"/>
    <w:rsid w:val="00DE240F"/>
    <w:rsid w:val="00DE585D"/>
    <w:rsid w:val="00DE6746"/>
    <w:rsid w:val="00DE796D"/>
    <w:rsid w:val="00DF016A"/>
    <w:rsid w:val="00DF0432"/>
    <w:rsid w:val="00DF0A6C"/>
    <w:rsid w:val="00DF0E8F"/>
    <w:rsid w:val="00DF118E"/>
    <w:rsid w:val="00DF1620"/>
    <w:rsid w:val="00DF4359"/>
    <w:rsid w:val="00DF4E82"/>
    <w:rsid w:val="00DF666C"/>
    <w:rsid w:val="00DF70AC"/>
    <w:rsid w:val="00DF7977"/>
    <w:rsid w:val="00DF7D07"/>
    <w:rsid w:val="00E00C13"/>
    <w:rsid w:val="00E01572"/>
    <w:rsid w:val="00E02532"/>
    <w:rsid w:val="00E035E3"/>
    <w:rsid w:val="00E04C5B"/>
    <w:rsid w:val="00E051E8"/>
    <w:rsid w:val="00E07A10"/>
    <w:rsid w:val="00E07ADB"/>
    <w:rsid w:val="00E07E08"/>
    <w:rsid w:val="00E13163"/>
    <w:rsid w:val="00E15706"/>
    <w:rsid w:val="00E16886"/>
    <w:rsid w:val="00E17AD6"/>
    <w:rsid w:val="00E17D2A"/>
    <w:rsid w:val="00E215A9"/>
    <w:rsid w:val="00E21CED"/>
    <w:rsid w:val="00E21F5D"/>
    <w:rsid w:val="00E23EE2"/>
    <w:rsid w:val="00E24960"/>
    <w:rsid w:val="00E2526F"/>
    <w:rsid w:val="00E25E35"/>
    <w:rsid w:val="00E278F9"/>
    <w:rsid w:val="00E302CF"/>
    <w:rsid w:val="00E31551"/>
    <w:rsid w:val="00E33C7A"/>
    <w:rsid w:val="00E33D6B"/>
    <w:rsid w:val="00E341E5"/>
    <w:rsid w:val="00E351DE"/>
    <w:rsid w:val="00E35570"/>
    <w:rsid w:val="00E355C1"/>
    <w:rsid w:val="00E35812"/>
    <w:rsid w:val="00E366E6"/>
    <w:rsid w:val="00E37448"/>
    <w:rsid w:val="00E37E33"/>
    <w:rsid w:val="00E401A4"/>
    <w:rsid w:val="00E43A99"/>
    <w:rsid w:val="00E50788"/>
    <w:rsid w:val="00E51A61"/>
    <w:rsid w:val="00E5226A"/>
    <w:rsid w:val="00E52930"/>
    <w:rsid w:val="00E53B8A"/>
    <w:rsid w:val="00E54355"/>
    <w:rsid w:val="00E547FE"/>
    <w:rsid w:val="00E54FB1"/>
    <w:rsid w:val="00E5547A"/>
    <w:rsid w:val="00E563AE"/>
    <w:rsid w:val="00E575F1"/>
    <w:rsid w:val="00E60E82"/>
    <w:rsid w:val="00E61E29"/>
    <w:rsid w:val="00E629F4"/>
    <w:rsid w:val="00E63CE4"/>
    <w:rsid w:val="00E67E39"/>
    <w:rsid w:val="00E72E06"/>
    <w:rsid w:val="00E740D2"/>
    <w:rsid w:val="00E741F4"/>
    <w:rsid w:val="00E744FC"/>
    <w:rsid w:val="00E7670E"/>
    <w:rsid w:val="00E769B5"/>
    <w:rsid w:val="00E80EDE"/>
    <w:rsid w:val="00E814C7"/>
    <w:rsid w:val="00E819CA"/>
    <w:rsid w:val="00E835FE"/>
    <w:rsid w:val="00E837D6"/>
    <w:rsid w:val="00E83ABF"/>
    <w:rsid w:val="00E8402E"/>
    <w:rsid w:val="00E84FE0"/>
    <w:rsid w:val="00E857B7"/>
    <w:rsid w:val="00E86280"/>
    <w:rsid w:val="00E86C4D"/>
    <w:rsid w:val="00E90A7F"/>
    <w:rsid w:val="00E91F28"/>
    <w:rsid w:val="00E924D9"/>
    <w:rsid w:val="00E927F4"/>
    <w:rsid w:val="00E92F46"/>
    <w:rsid w:val="00E93A75"/>
    <w:rsid w:val="00E94BC4"/>
    <w:rsid w:val="00E94E9D"/>
    <w:rsid w:val="00E96D6F"/>
    <w:rsid w:val="00E97272"/>
    <w:rsid w:val="00E979CD"/>
    <w:rsid w:val="00E97EFC"/>
    <w:rsid w:val="00EA39DC"/>
    <w:rsid w:val="00EA3D66"/>
    <w:rsid w:val="00EA476A"/>
    <w:rsid w:val="00EA58E5"/>
    <w:rsid w:val="00EA5923"/>
    <w:rsid w:val="00EA67D2"/>
    <w:rsid w:val="00EB0FD9"/>
    <w:rsid w:val="00EB58C1"/>
    <w:rsid w:val="00EB69C9"/>
    <w:rsid w:val="00EB7A2B"/>
    <w:rsid w:val="00EC2D53"/>
    <w:rsid w:val="00EC3FC3"/>
    <w:rsid w:val="00EC421F"/>
    <w:rsid w:val="00EC56BB"/>
    <w:rsid w:val="00EC6D4C"/>
    <w:rsid w:val="00EC7437"/>
    <w:rsid w:val="00ED051A"/>
    <w:rsid w:val="00ED14A7"/>
    <w:rsid w:val="00ED1A34"/>
    <w:rsid w:val="00ED2244"/>
    <w:rsid w:val="00ED2269"/>
    <w:rsid w:val="00ED4097"/>
    <w:rsid w:val="00ED7174"/>
    <w:rsid w:val="00EE05B5"/>
    <w:rsid w:val="00EE0793"/>
    <w:rsid w:val="00EE0CCA"/>
    <w:rsid w:val="00EE252A"/>
    <w:rsid w:val="00EE315E"/>
    <w:rsid w:val="00EE4D3A"/>
    <w:rsid w:val="00EE54B8"/>
    <w:rsid w:val="00EE7904"/>
    <w:rsid w:val="00EE7E1C"/>
    <w:rsid w:val="00EF05D7"/>
    <w:rsid w:val="00EF330B"/>
    <w:rsid w:val="00EF3F62"/>
    <w:rsid w:val="00EF589C"/>
    <w:rsid w:val="00EF75F9"/>
    <w:rsid w:val="00EF7836"/>
    <w:rsid w:val="00EF7C62"/>
    <w:rsid w:val="00F010BD"/>
    <w:rsid w:val="00F0136B"/>
    <w:rsid w:val="00F02A4A"/>
    <w:rsid w:val="00F03491"/>
    <w:rsid w:val="00F03CB4"/>
    <w:rsid w:val="00F07FA8"/>
    <w:rsid w:val="00F11B50"/>
    <w:rsid w:val="00F12066"/>
    <w:rsid w:val="00F1231F"/>
    <w:rsid w:val="00F12527"/>
    <w:rsid w:val="00F129F1"/>
    <w:rsid w:val="00F1447C"/>
    <w:rsid w:val="00F153CD"/>
    <w:rsid w:val="00F1553D"/>
    <w:rsid w:val="00F203F6"/>
    <w:rsid w:val="00F21D2E"/>
    <w:rsid w:val="00F227C4"/>
    <w:rsid w:val="00F23909"/>
    <w:rsid w:val="00F25D04"/>
    <w:rsid w:val="00F27CF1"/>
    <w:rsid w:val="00F3056D"/>
    <w:rsid w:val="00F308B0"/>
    <w:rsid w:val="00F33823"/>
    <w:rsid w:val="00F34440"/>
    <w:rsid w:val="00F363CB"/>
    <w:rsid w:val="00F4077A"/>
    <w:rsid w:val="00F410AB"/>
    <w:rsid w:val="00F4119F"/>
    <w:rsid w:val="00F41771"/>
    <w:rsid w:val="00F41CAE"/>
    <w:rsid w:val="00F4265F"/>
    <w:rsid w:val="00F44EAE"/>
    <w:rsid w:val="00F45DA6"/>
    <w:rsid w:val="00F46A35"/>
    <w:rsid w:val="00F47768"/>
    <w:rsid w:val="00F5118F"/>
    <w:rsid w:val="00F5171C"/>
    <w:rsid w:val="00F51BD4"/>
    <w:rsid w:val="00F52667"/>
    <w:rsid w:val="00F53500"/>
    <w:rsid w:val="00F5375E"/>
    <w:rsid w:val="00F53AD8"/>
    <w:rsid w:val="00F541BF"/>
    <w:rsid w:val="00F55FF8"/>
    <w:rsid w:val="00F56961"/>
    <w:rsid w:val="00F56A99"/>
    <w:rsid w:val="00F56F32"/>
    <w:rsid w:val="00F612B0"/>
    <w:rsid w:val="00F61BEB"/>
    <w:rsid w:val="00F654D7"/>
    <w:rsid w:val="00F65916"/>
    <w:rsid w:val="00F678D1"/>
    <w:rsid w:val="00F71440"/>
    <w:rsid w:val="00F71760"/>
    <w:rsid w:val="00F71E70"/>
    <w:rsid w:val="00F71F15"/>
    <w:rsid w:val="00F71F70"/>
    <w:rsid w:val="00F72D97"/>
    <w:rsid w:val="00F73A84"/>
    <w:rsid w:val="00F7685A"/>
    <w:rsid w:val="00F80F95"/>
    <w:rsid w:val="00F81691"/>
    <w:rsid w:val="00F828B8"/>
    <w:rsid w:val="00F83401"/>
    <w:rsid w:val="00F8346B"/>
    <w:rsid w:val="00F83614"/>
    <w:rsid w:val="00F84E9A"/>
    <w:rsid w:val="00F84F17"/>
    <w:rsid w:val="00F855C8"/>
    <w:rsid w:val="00F85E0F"/>
    <w:rsid w:val="00F87E6E"/>
    <w:rsid w:val="00F90433"/>
    <w:rsid w:val="00F90812"/>
    <w:rsid w:val="00F908CC"/>
    <w:rsid w:val="00F90A96"/>
    <w:rsid w:val="00F9304C"/>
    <w:rsid w:val="00F93712"/>
    <w:rsid w:val="00F968B5"/>
    <w:rsid w:val="00F9710D"/>
    <w:rsid w:val="00FA33FD"/>
    <w:rsid w:val="00FA3EAD"/>
    <w:rsid w:val="00FA3F60"/>
    <w:rsid w:val="00FA4224"/>
    <w:rsid w:val="00FA4EE7"/>
    <w:rsid w:val="00FA5010"/>
    <w:rsid w:val="00FA62F0"/>
    <w:rsid w:val="00FB0639"/>
    <w:rsid w:val="00FB0F02"/>
    <w:rsid w:val="00FB5960"/>
    <w:rsid w:val="00FB6E0F"/>
    <w:rsid w:val="00FB719E"/>
    <w:rsid w:val="00FB7440"/>
    <w:rsid w:val="00FB762A"/>
    <w:rsid w:val="00FC0B3C"/>
    <w:rsid w:val="00FC0CAD"/>
    <w:rsid w:val="00FC0CD4"/>
    <w:rsid w:val="00FC1D7A"/>
    <w:rsid w:val="00FC2F5E"/>
    <w:rsid w:val="00FC3337"/>
    <w:rsid w:val="00FC44E2"/>
    <w:rsid w:val="00FC4B58"/>
    <w:rsid w:val="00FC4E92"/>
    <w:rsid w:val="00FC4F38"/>
    <w:rsid w:val="00FC7220"/>
    <w:rsid w:val="00FC7EC9"/>
    <w:rsid w:val="00FD1483"/>
    <w:rsid w:val="00FD1858"/>
    <w:rsid w:val="00FD3EE4"/>
    <w:rsid w:val="00FD46DE"/>
    <w:rsid w:val="00FD60C3"/>
    <w:rsid w:val="00FD67E6"/>
    <w:rsid w:val="00FD6B28"/>
    <w:rsid w:val="00FE3311"/>
    <w:rsid w:val="00FE3D09"/>
    <w:rsid w:val="00FE4D63"/>
    <w:rsid w:val="00FE4D7C"/>
    <w:rsid w:val="00FE61FE"/>
    <w:rsid w:val="00FF4489"/>
    <w:rsid w:val="00FF4AAE"/>
    <w:rsid w:val="00FF4AD8"/>
    <w:rsid w:val="014ADCAA"/>
    <w:rsid w:val="02282FFC"/>
    <w:rsid w:val="024BA2EB"/>
    <w:rsid w:val="0279FB04"/>
    <w:rsid w:val="02A6A5B4"/>
    <w:rsid w:val="034F96D4"/>
    <w:rsid w:val="040E8827"/>
    <w:rsid w:val="046DF750"/>
    <w:rsid w:val="04D7E0CC"/>
    <w:rsid w:val="064E541B"/>
    <w:rsid w:val="06871E2D"/>
    <w:rsid w:val="0718C6C0"/>
    <w:rsid w:val="09076EE8"/>
    <w:rsid w:val="0A19D209"/>
    <w:rsid w:val="0A513966"/>
    <w:rsid w:val="0B4BA5D3"/>
    <w:rsid w:val="0B4BBF79"/>
    <w:rsid w:val="0BF98143"/>
    <w:rsid w:val="0C89151C"/>
    <w:rsid w:val="0C9B8C2D"/>
    <w:rsid w:val="0DD95414"/>
    <w:rsid w:val="10B2029A"/>
    <w:rsid w:val="10DD63EF"/>
    <w:rsid w:val="1110F4D6"/>
    <w:rsid w:val="11C5701E"/>
    <w:rsid w:val="13CC4484"/>
    <w:rsid w:val="142F6D3B"/>
    <w:rsid w:val="14A77F28"/>
    <w:rsid w:val="15BE5143"/>
    <w:rsid w:val="16A347B6"/>
    <w:rsid w:val="17196FEA"/>
    <w:rsid w:val="1742CA54"/>
    <w:rsid w:val="176E8108"/>
    <w:rsid w:val="17BF86D4"/>
    <w:rsid w:val="1856689A"/>
    <w:rsid w:val="18569B6B"/>
    <w:rsid w:val="19AC3967"/>
    <w:rsid w:val="1A9BCDF1"/>
    <w:rsid w:val="1BE2DA5C"/>
    <w:rsid w:val="1C29F136"/>
    <w:rsid w:val="1D4EDD7B"/>
    <w:rsid w:val="1DBBDA22"/>
    <w:rsid w:val="1DF2A961"/>
    <w:rsid w:val="1E5FA578"/>
    <w:rsid w:val="1EFDC4EA"/>
    <w:rsid w:val="1FAF0147"/>
    <w:rsid w:val="1FCAC597"/>
    <w:rsid w:val="22DF51D9"/>
    <w:rsid w:val="239D8397"/>
    <w:rsid w:val="23AE5227"/>
    <w:rsid w:val="23C4E9D3"/>
    <w:rsid w:val="24835D17"/>
    <w:rsid w:val="24E7860C"/>
    <w:rsid w:val="25D16434"/>
    <w:rsid w:val="25F8BBBB"/>
    <w:rsid w:val="262B2D62"/>
    <w:rsid w:val="2825FCE1"/>
    <w:rsid w:val="28E63B8A"/>
    <w:rsid w:val="292D7CAE"/>
    <w:rsid w:val="294B0004"/>
    <w:rsid w:val="29AC6983"/>
    <w:rsid w:val="29BB081E"/>
    <w:rsid w:val="2AB13D12"/>
    <w:rsid w:val="2B529D05"/>
    <w:rsid w:val="2B8F6D1F"/>
    <w:rsid w:val="2BAC08C8"/>
    <w:rsid w:val="2BF31AA3"/>
    <w:rsid w:val="2C51CA3A"/>
    <w:rsid w:val="307EF457"/>
    <w:rsid w:val="339A7F04"/>
    <w:rsid w:val="33BF21B2"/>
    <w:rsid w:val="350782D4"/>
    <w:rsid w:val="351AEABC"/>
    <w:rsid w:val="3608CB7B"/>
    <w:rsid w:val="3663190D"/>
    <w:rsid w:val="36B1340D"/>
    <w:rsid w:val="36ED06EB"/>
    <w:rsid w:val="36F62AFC"/>
    <w:rsid w:val="36FA233B"/>
    <w:rsid w:val="371E5A8B"/>
    <w:rsid w:val="3751BF1C"/>
    <w:rsid w:val="377B8755"/>
    <w:rsid w:val="378BF8DE"/>
    <w:rsid w:val="37B876D2"/>
    <w:rsid w:val="3815B3EB"/>
    <w:rsid w:val="3889173D"/>
    <w:rsid w:val="397ADB77"/>
    <w:rsid w:val="399C7907"/>
    <w:rsid w:val="3A4F5F84"/>
    <w:rsid w:val="3B3042AE"/>
    <w:rsid w:val="3B3263A5"/>
    <w:rsid w:val="3BED7590"/>
    <w:rsid w:val="3C70B2F3"/>
    <w:rsid w:val="3C7157F5"/>
    <w:rsid w:val="3CBD8852"/>
    <w:rsid w:val="3CF06E96"/>
    <w:rsid w:val="3D0A875B"/>
    <w:rsid w:val="3F7E79DE"/>
    <w:rsid w:val="3FFAA04D"/>
    <w:rsid w:val="402622A5"/>
    <w:rsid w:val="4088629D"/>
    <w:rsid w:val="408E64FB"/>
    <w:rsid w:val="40A010DE"/>
    <w:rsid w:val="414C70BE"/>
    <w:rsid w:val="424FDAF1"/>
    <w:rsid w:val="426342D9"/>
    <w:rsid w:val="43667A3B"/>
    <w:rsid w:val="44CACAB8"/>
    <w:rsid w:val="4541ED4C"/>
    <w:rsid w:val="4585480E"/>
    <w:rsid w:val="460BCEB4"/>
    <w:rsid w:val="463167E0"/>
    <w:rsid w:val="4633D913"/>
    <w:rsid w:val="4649829A"/>
    <w:rsid w:val="46F7A421"/>
    <w:rsid w:val="471732AB"/>
    <w:rsid w:val="47670ABA"/>
    <w:rsid w:val="47F86899"/>
    <w:rsid w:val="484575E5"/>
    <w:rsid w:val="4847678F"/>
    <w:rsid w:val="49237A3B"/>
    <w:rsid w:val="4B5CFE55"/>
    <w:rsid w:val="4C6AA062"/>
    <w:rsid w:val="4CA43056"/>
    <w:rsid w:val="4D2B4A3B"/>
    <w:rsid w:val="4E8BA4CA"/>
    <w:rsid w:val="4F0C2AF4"/>
    <w:rsid w:val="4F8A4604"/>
    <w:rsid w:val="4FB84E8F"/>
    <w:rsid w:val="4FF4F099"/>
    <w:rsid w:val="50C1726E"/>
    <w:rsid w:val="50F3C947"/>
    <w:rsid w:val="513653A8"/>
    <w:rsid w:val="523A42A2"/>
    <w:rsid w:val="53D0B2D7"/>
    <w:rsid w:val="55A7B919"/>
    <w:rsid w:val="567ECEB4"/>
    <w:rsid w:val="56E8ABC0"/>
    <w:rsid w:val="57085399"/>
    <w:rsid w:val="57B84E8D"/>
    <w:rsid w:val="57DB4259"/>
    <w:rsid w:val="57DB5830"/>
    <w:rsid w:val="586D00C3"/>
    <w:rsid w:val="588DFC4F"/>
    <w:rsid w:val="58974D30"/>
    <w:rsid w:val="59683F14"/>
    <w:rsid w:val="59B6BBA7"/>
    <w:rsid w:val="59B7ADE1"/>
    <w:rsid w:val="5A86A4D3"/>
    <w:rsid w:val="5B4B2A7B"/>
    <w:rsid w:val="5BDD20F8"/>
    <w:rsid w:val="5C627D51"/>
    <w:rsid w:val="5E24EF46"/>
    <w:rsid w:val="5E5030FA"/>
    <w:rsid w:val="5E79D751"/>
    <w:rsid w:val="5EF6AD31"/>
    <w:rsid w:val="60C60CA5"/>
    <w:rsid w:val="6119627B"/>
    <w:rsid w:val="611BE148"/>
    <w:rsid w:val="6185CAC4"/>
    <w:rsid w:val="61A4033C"/>
    <w:rsid w:val="627FB8F2"/>
    <w:rsid w:val="6304D8DD"/>
    <w:rsid w:val="640B74D6"/>
    <w:rsid w:val="641F4F19"/>
    <w:rsid w:val="65B1F449"/>
    <w:rsid w:val="6743129E"/>
    <w:rsid w:val="678F2FC4"/>
    <w:rsid w:val="67BBFA75"/>
    <w:rsid w:val="68940353"/>
    <w:rsid w:val="68A76B3B"/>
    <w:rsid w:val="68D66BB9"/>
    <w:rsid w:val="69CF2263"/>
    <w:rsid w:val="6B57AED0"/>
    <w:rsid w:val="6D0CE4B2"/>
    <w:rsid w:val="6D1AF5A3"/>
    <w:rsid w:val="6D26D5A7"/>
    <w:rsid w:val="6D368CDE"/>
    <w:rsid w:val="6D5B5B0D"/>
    <w:rsid w:val="6FBEECFE"/>
    <w:rsid w:val="7036A808"/>
    <w:rsid w:val="7037938B"/>
    <w:rsid w:val="707D6042"/>
    <w:rsid w:val="70CCBDA6"/>
    <w:rsid w:val="7123DA19"/>
    <w:rsid w:val="71AD5617"/>
    <w:rsid w:val="71E7C62A"/>
    <w:rsid w:val="7342A7EC"/>
    <w:rsid w:val="7568C270"/>
    <w:rsid w:val="76F496E7"/>
    <w:rsid w:val="7712DA53"/>
    <w:rsid w:val="781C979B"/>
    <w:rsid w:val="783509F7"/>
    <w:rsid w:val="7874F0C0"/>
    <w:rsid w:val="78AEB20E"/>
    <w:rsid w:val="79952205"/>
    <w:rsid w:val="7B485D83"/>
    <w:rsid w:val="7C33D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68FCB6"/>
  <w15:docId w15:val="{DD377930-C10C-4D68-A241-E288582F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4359"/>
    <w:rPr>
      <w:sz w:val="24"/>
      <w:szCs w:val="24"/>
    </w:rPr>
  </w:style>
  <w:style w:type="paragraph" w:styleId="Heading1">
    <w:name w:val="heading 1"/>
    <w:basedOn w:val="Normal"/>
    <w:link w:val="Heading1Char"/>
    <w:qFormat/>
    <w:rsid w:val="00DF4359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qFormat/>
    <w:rsid w:val="00DF4359"/>
    <w:pPr>
      <w:spacing w:before="100" w:beforeAutospacing="1" w:after="100" w:afterAutospacing="1"/>
      <w:outlineLvl w:val="1"/>
    </w:pPr>
    <w:rPr>
      <w:rFonts w:eastAsiaTheme="minorEastAsia"/>
      <w:b/>
      <w:bCs/>
      <w:sz w:val="36"/>
      <w:szCs w:val="36"/>
    </w:rPr>
  </w:style>
  <w:style w:type="paragraph" w:styleId="Heading3">
    <w:name w:val="heading 3"/>
    <w:basedOn w:val="Normal"/>
    <w:link w:val="Heading3Char"/>
    <w:qFormat/>
    <w:rsid w:val="00DF4359"/>
    <w:pP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43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DF43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DF43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DF4359"/>
    <w:pPr>
      <w:spacing w:before="100" w:beforeAutospacing="1" w:after="100" w:afterAutospacing="1"/>
    </w:pPr>
  </w:style>
  <w:style w:type="table" w:customStyle="1" w:styleId="TableauNormal">
    <w:name w:val="Tableau Normal"/>
    <w:semiHidden/>
    <w:rsid w:val="00DF43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DF4359"/>
    <w:rPr>
      <w:b/>
      <w:bCs/>
    </w:rPr>
  </w:style>
  <w:style w:type="character" w:styleId="CommentReference">
    <w:name w:val="annotation reference"/>
    <w:basedOn w:val="DefaultParagraphFont"/>
    <w:uiPriority w:val="99"/>
    <w:rsid w:val="00471F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1F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1FE9"/>
  </w:style>
  <w:style w:type="paragraph" w:styleId="CommentSubject">
    <w:name w:val="annotation subject"/>
    <w:basedOn w:val="CommentText"/>
    <w:next w:val="CommentText"/>
    <w:link w:val="CommentSubjectChar"/>
    <w:rsid w:val="00471F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1FE9"/>
    <w:rPr>
      <w:b/>
      <w:bCs/>
    </w:rPr>
  </w:style>
  <w:style w:type="paragraph" w:styleId="BalloonText">
    <w:name w:val="Balloon Text"/>
    <w:basedOn w:val="Normal"/>
    <w:link w:val="BalloonTextChar"/>
    <w:rsid w:val="00471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1FE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35B1A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604D7A"/>
    <w:rPr>
      <w:i/>
      <w:iCs/>
    </w:rPr>
  </w:style>
  <w:style w:type="paragraph" w:styleId="ListParagraph">
    <w:name w:val="List Paragraph"/>
    <w:basedOn w:val="Normal"/>
    <w:uiPriority w:val="34"/>
    <w:qFormat/>
    <w:rsid w:val="0069248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43A99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050E"/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050E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E050E"/>
    <w:rPr>
      <w:vertAlign w:val="superscript"/>
    </w:rPr>
  </w:style>
  <w:style w:type="character" w:styleId="UnresolvedMention">
    <w:name w:val="Unresolved Mention"/>
    <w:basedOn w:val="DefaultParagraphFont"/>
    <w:uiPriority w:val="99"/>
    <w:unhideWhenUsed/>
    <w:rsid w:val="00FD185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D35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56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35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561"/>
    <w:rPr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6870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70F6"/>
  </w:style>
  <w:style w:type="character" w:styleId="FootnoteReference">
    <w:name w:val="footnote reference"/>
    <w:basedOn w:val="DefaultParagraphFont"/>
    <w:semiHidden/>
    <w:unhideWhenUsed/>
    <w:rsid w:val="006870F6"/>
    <w:rPr>
      <w:vertAlign w:val="superscript"/>
    </w:rPr>
  </w:style>
  <w:style w:type="character" w:customStyle="1" w:styleId="citation-part">
    <w:name w:val="citation-part"/>
    <w:basedOn w:val="DefaultParagraphFont"/>
    <w:rsid w:val="00B032B7"/>
  </w:style>
  <w:style w:type="character" w:customStyle="1" w:styleId="docsum-pmid">
    <w:name w:val="docsum-pmid"/>
    <w:basedOn w:val="DefaultParagraphFont"/>
    <w:rsid w:val="00B032B7"/>
  </w:style>
  <w:style w:type="character" w:customStyle="1" w:styleId="free-resources1">
    <w:name w:val="free-resources1"/>
    <w:basedOn w:val="DefaultParagraphFont"/>
    <w:rsid w:val="00B032B7"/>
    <w:rPr>
      <w:b/>
      <w:bCs/>
      <w:color w:val="C05600"/>
    </w:rPr>
  </w:style>
  <w:style w:type="character" w:customStyle="1" w:styleId="publication-type">
    <w:name w:val="publication-type"/>
    <w:basedOn w:val="DefaultParagraphFont"/>
    <w:rsid w:val="00B032B7"/>
  </w:style>
  <w:style w:type="character" w:customStyle="1" w:styleId="apple-converted-space">
    <w:name w:val="apple-converted-space"/>
    <w:basedOn w:val="DefaultParagraphFont"/>
    <w:rsid w:val="00B44713"/>
  </w:style>
  <w:style w:type="character" w:styleId="Mention">
    <w:name w:val="Mention"/>
    <w:basedOn w:val="DefaultParagraphFont"/>
    <w:uiPriority w:val="99"/>
    <w:unhideWhenUsed/>
    <w:rsid w:val="00E629F4"/>
    <w:rPr>
      <w:color w:val="2B579A"/>
      <w:shd w:val="clear" w:color="auto" w:fill="E1DFDD"/>
    </w:rPr>
  </w:style>
  <w:style w:type="character" w:customStyle="1" w:styleId="italics">
    <w:name w:val="italics"/>
    <w:basedOn w:val="DefaultParagraphFont"/>
    <w:rsid w:val="00BB110B"/>
  </w:style>
  <w:style w:type="character" w:customStyle="1" w:styleId="al-author-delim">
    <w:name w:val="al-author-delim"/>
    <w:basedOn w:val="DefaultParagraphFont"/>
    <w:rsid w:val="00231EAC"/>
  </w:style>
  <w:style w:type="character" w:customStyle="1" w:styleId="name">
    <w:name w:val="name"/>
    <w:basedOn w:val="DefaultParagraphFont"/>
    <w:rsid w:val="00426FAA"/>
  </w:style>
  <w:style w:type="paragraph" w:customStyle="1" w:styleId="paragraph">
    <w:name w:val="paragraph"/>
    <w:basedOn w:val="Normal"/>
    <w:rsid w:val="008157BE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8157BE"/>
  </w:style>
  <w:style w:type="character" w:customStyle="1" w:styleId="eop">
    <w:name w:val="eop"/>
    <w:basedOn w:val="DefaultParagraphFont"/>
    <w:rsid w:val="008157BE"/>
  </w:style>
  <w:style w:type="character" w:styleId="FollowedHyperlink">
    <w:name w:val="FollowedHyperlink"/>
    <w:basedOn w:val="DefaultParagraphFont"/>
    <w:semiHidden/>
    <w:unhideWhenUsed/>
    <w:rsid w:val="0009357D"/>
    <w:rPr>
      <w:color w:val="800080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391290"/>
    <w:pPr>
      <w:jc w:val="center"/>
    </w:pPr>
    <w:rPr>
      <w:noProof/>
    </w:rPr>
  </w:style>
  <w:style w:type="character" w:customStyle="1" w:styleId="NormalWebChar">
    <w:name w:val="Normal (Web) Char"/>
    <w:basedOn w:val="DefaultParagraphFont"/>
    <w:link w:val="NormalWeb"/>
    <w:uiPriority w:val="99"/>
    <w:rsid w:val="00391290"/>
    <w:rPr>
      <w:sz w:val="24"/>
      <w:szCs w:val="24"/>
    </w:rPr>
  </w:style>
  <w:style w:type="character" w:customStyle="1" w:styleId="EndNoteBibliographyTitleChar">
    <w:name w:val="EndNote Bibliography Title Char"/>
    <w:basedOn w:val="NormalWebChar"/>
    <w:link w:val="EndNoteBibliographyTitle"/>
    <w:rsid w:val="00391290"/>
    <w:rPr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391290"/>
    <w:rPr>
      <w:noProof/>
    </w:rPr>
  </w:style>
  <w:style w:type="character" w:customStyle="1" w:styleId="EndNoteBibliographyChar">
    <w:name w:val="EndNote Bibliography Char"/>
    <w:basedOn w:val="NormalWebChar"/>
    <w:link w:val="EndNoteBibliography"/>
    <w:rsid w:val="00391290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8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1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linicaltrials.gov/study/NCT03288545" TargetMode="External"/><Relationship Id="rId18" Type="http://schemas.openxmlformats.org/officeDocument/2006/relationships/hyperlink" Target="https://data.beacon-intelligence.com/explore/trial" TargetMode="Externa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https://clinicaltrials.gov/study/NCT02091999?rank=1" TargetMode="External"/><Relationship Id="rId17" Type="http://schemas.openxmlformats.org/officeDocument/2006/relationships/hyperlink" Target="https://clinicaltrials.gov/study/NCT0422385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linicaltrials.gov/study/NCT03474107?id=NCT03474107&amp;rank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111/iju.1468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linicaltrials.gov/study/NCT04225117?id=NCT04225117&amp;rank=1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linicaltrials.gov/study/NCT03219333?id=NCT03219333&amp;rank=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243B7A19BC71469BA49F09C8E5550C" ma:contentTypeVersion="12" ma:contentTypeDescription="Create a new document." ma:contentTypeScope="" ma:versionID="a9672508868890a0a95dfa402dc09d02">
  <xsd:schema xmlns:xsd="http://www.w3.org/2001/XMLSchema" xmlns:xs="http://www.w3.org/2001/XMLSchema" xmlns:p="http://schemas.microsoft.com/office/2006/metadata/properties" xmlns:ns2="e7b63f7b-3148-4742-934e-a6e2cbedf166" xmlns:ns3="1ea0c315-4a7c-4856-bc9f-527c98980074" targetNamespace="http://schemas.microsoft.com/office/2006/metadata/properties" ma:root="true" ma:fieldsID="fdd1f7366a80938062e46866b96184ec" ns2:_="" ns3:_="">
    <xsd:import namespace="e7b63f7b-3148-4742-934e-a6e2cbedf166"/>
    <xsd:import namespace="1ea0c315-4a7c-4856-bc9f-527c989800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63f7b-3148-4742-934e-a6e2cbedf1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86e3a17-c120-4035-848b-e22179fa99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315-4a7c-4856-bc9f-527c9898007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328e2c7-1541-4d67-98e4-e4dfbd0357e7}" ma:internalName="TaxCatchAll" ma:showField="CatchAllData" ma:web="1ea0c315-4a7c-4856-bc9f-527c989800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a0c315-4a7c-4856-bc9f-527c98980074" xsi:nil="true"/>
    <lcf76f155ced4ddcb4097134ff3c332f xmlns="e7b63f7b-3148-4742-934e-a6e2cbedf1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83B511-241D-4AEF-8288-BD405609C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63f7b-3148-4742-934e-a6e2cbedf166"/>
    <ds:schemaRef ds:uri="1ea0c315-4a7c-4856-bc9f-527c989800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4300AA-E2E1-4DD3-9DAE-F9CCC3611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2F5D63-1B08-4F21-9D36-72C6F5BAF0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123430-B008-49D7-AE7E-880252258128}">
  <ds:schemaRefs>
    <ds:schemaRef ds:uri="http://schemas.microsoft.com/office/2006/metadata/properties"/>
    <ds:schemaRef ds:uri="http://schemas.microsoft.com/office/infopath/2007/PartnerControls"/>
    <ds:schemaRef ds:uri="1ea0c315-4a7c-4856-bc9f-527c98980074"/>
    <ds:schemaRef ds:uri="e7b63f7b-3148-4742-934e-a6e2cbedf1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3143</Words>
  <Characters>29586</Characters>
  <Application>Microsoft Office Word</Application>
  <DocSecurity>4</DocSecurity>
  <Lines>246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ITO Infotronique</Company>
  <LinksUpToDate>false</LinksUpToDate>
  <CharactersWithSpaces>32664</CharactersWithSpaces>
  <SharedDoc>false</SharedDoc>
  <HLinks>
    <vt:vector size="54" baseType="variant">
      <vt:variant>
        <vt:i4>3866684</vt:i4>
      </vt:variant>
      <vt:variant>
        <vt:i4>183</vt:i4>
      </vt:variant>
      <vt:variant>
        <vt:i4>0</vt:i4>
      </vt:variant>
      <vt:variant>
        <vt:i4>5</vt:i4>
      </vt:variant>
      <vt:variant>
        <vt:lpwstr>https://data.beacon-intelligence.com/explore/trial</vt:lpwstr>
      </vt:variant>
      <vt:variant>
        <vt:lpwstr/>
      </vt:variant>
      <vt:variant>
        <vt:i4>5</vt:i4>
      </vt:variant>
      <vt:variant>
        <vt:i4>180</vt:i4>
      </vt:variant>
      <vt:variant>
        <vt:i4>0</vt:i4>
      </vt:variant>
      <vt:variant>
        <vt:i4>5</vt:i4>
      </vt:variant>
      <vt:variant>
        <vt:lpwstr>https://clinicaltrials.gov/study/NCT04223856</vt:lpwstr>
      </vt:variant>
      <vt:variant>
        <vt:lpwstr/>
      </vt:variant>
      <vt:variant>
        <vt:i4>2097251</vt:i4>
      </vt:variant>
      <vt:variant>
        <vt:i4>177</vt:i4>
      </vt:variant>
      <vt:variant>
        <vt:i4>0</vt:i4>
      </vt:variant>
      <vt:variant>
        <vt:i4>5</vt:i4>
      </vt:variant>
      <vt:variant>
        <vt:lpwstr>https://clinicaltrials.gov/study/NCT03474107?id=NCT03474107&amp;rank=1</vt:lpwstr>
      </vt:variant>
      <vt:variant>
        <vt:lpwstr/>
      </vt:variant>
      <vt:variant>
        <vt:i4>2359399</vt:i4>
      </vt:variant>
      <vt:variant>
        <vt:i4>174</vt:i4>
      </vt:variant>
      <vt:variant>
        <vt:i4>0</vt:i4>
      </vt:variant>
      <vt:variant>
        <vt:i4>5</vt:i4>
      </vt:variant>
      <vt:variant>
        <vt:lpwstr>https://clinicaltrials.gov/study/NCT04225117?id=NCT04225117&amp;rank=1</vt:lpwstr>
      </vt:variant>
      <vt:variant>
        <vt:lpwstr/>
      </vt:variant>
      <vt:variant>
        <vt:i4>2621547</vt:i4>
      </vt:variant>
      <vt:variant>
        <vt:i4>171</vt:i4>
      </vt:variant>
      <vt:variant>
        <vt:i4>0</vt:i4>
      </vt:variant>
      <vt:variant>
        <vt:i4>5</vt:i4>
      </vt:variant>
      <vt:variant>
        <vt:lpwstr>https://clinicaltrials.gov/study/NCT03219333?id=NCT03219333&amp;rank=1</vt:lpwstr>
      </vt:variant>
      <vt:variant>
        <vt:lpwstr/>
      </vt:variant>
      <vt:variant>
        <vt:i4>196623</vt:i4>
      </vt:variant>
      <vt:variant>
        <vt:i4>168</vt:i4>
      </vt:variant>
      <vt:variant>
        <vt:i4>0</vt:i4>
      </vt:variant>
      <vt:variant>
        <vt:i4>5</vt:i4>
      </vt:variant>
      <vt:variant>
        <vt:lpwstr>https://clinicaltrials.gov/study/NCT03288545</vt:lpwstr>
      </vt:variant>
      <vt:variant>
        <vt:lpwstr/>
      </vt:variant>
      <vt:variant>
        <vt:i4>2228284</vt:i4>
      </vt:variant>
      <vt:variant>
        <vt:i4>165</vt:i4>
      </vt:variant>
      <vt:variant>
        <vt:i4>0</vt:i4>
      </vt:variant>
      <vt:variant>
        <vt:i4>5</vt:i4>
      </vt:variant>
      <vt:variant>
        <vt:lpwstr>https://clinicaltrials.gov/study/NCT02091999?rank=1</vt:lpwstr>
      </vt:variant>
      <vt:variant>
        <vt:lpwstr/>
      </vt:variant>
      <vt:variant>
        <vt:i4>5898305</vt:i4>
      </vt:variant>
      <vt:variant>
        <vt:i4>162</vt:i4>
      </vt:variant>
      <vt:variant>
        <vt:i4>0</vt:i4>
      </vt:variant>
      <vt:variant>
        <vt:i4>5</vt:i4>
      </vt:variant>
      <vt:variant>
        <vt:lpwstr>https://doi.org/10.1111/iju.14686</vt:lpwstr>
      </vt:variant>
      <vt:variant>
        <vt:lpwstr/>
      </vt:variant>
      <vt:variant>
        <vt:i4>1572903</vt:i4>
      </vt:variant>
      <vt:variant>
        <vt:i4>0</vt:i4>
      </vt:variant>
      <vt:variant>
        <vt:i4>0</vt:i4>
      </vt:variant>
      <vt:variant>
        <vt:i4>5</vt:i4>
      </vt:variant>
      <vt:variant>
        <vt:lpwstr>mailto:DEKKEJ04@pfizer.com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</dc:creator>
  <cp:keywords/>
  <dc:description/>
  <cp:lastModifiedBy>Blakemore, David Clive</cp:lastModifiedBy>
  <cp:revision>2</cp:revision>
  <cp:lastPrinted>2025-05-07T18:41:00Z</cp:lastPrinted>
  <dcterms:created xsi:type="dcterms:W3CDTF">2025-06-30T13:32:00Z</dcterms:created>
  <dcterms:modified xsi:type="dcterms:W3CDTF">2025-06-30T13:32:00Z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0x01010019243B7A19BC71469BA49F09C8E5550C</vt:lpwstr>
  </property>
  <property fmtid="{D5CDD505-2E9C-101B-9397-08002B2CF9AE}" pid="3" name="MSIP_Label_4791b42f-c435-42ca-9531-75a3f42aae3d_Enabled">
    <vt:lpwstr>true</vt:lpwstr>
  </property>
  <property fmtid="{D5CDD505-2E9C-101B-9397-08002B2CF9AE}" pid="4" name="MSIP_Label_4791b42f-c435-42ca-9531-75a3f42aae3d_SetDate">
    <vt:lpwstr>2023-05-10T15:33:53Z</vt:lpwstr>
  </property>
  <property fmtid="{D5CDD505-2E9C-101B-9397-08002B2CF9AE}" pid="5" name="MSIP_Label_4791b42f-c435-42ca-9531-75a3f42aae3d_Method">
    <vt:lpwstr>Privileged</vt:lpwstr>
  </property>
  <property fmtid="{D5CDD505-2E9C-101B-9397-08002B2CF9AE}" pid="6" name="MSIP_Label_4791b42f-c435-42ca-9531-75a3f42aae3d_Name">
    <vt:lpwstr>4791b42f-c435-42ca-9531-75a3f42aae3d</vt:lpwstr>
  </property>
  <property fmtid="{D5CDD505-2E9C-101B-9397-08002B2CF9AE}" pid="7" name="MSIP_Label_4791b42f-c435-42ca-9531-75a3f42aae3d_SiteId">
    <vt:lpwstr>7a916015-20ae-4ad1-9170-eefd915e9272</vt:lpwstr>
  </property>
  <property fmtid="{D5CDD505-2E9C-101B-9397-08002B2CF9AE}" pid="8" name="MSIP_Label_4791b42f-c435-42ca-9531-75a3f42aae3d_ActionId">
    <vt:lpwstr>32adae42-9182-4fa5-83f0-8fa76930f03f</vt:lpwstr>
  </property>
  <property fmtid="{D5CDD505-2E9C-101B-9397-08002B2CF9AE}" pid="9" name="MSIP_Label_4791b42f-c435-42ca-9531-75a3f42aae3d_ContentBits">
    <vt:lpwstr>0</vt:lpwstr>
  </property>
  <property fmtid="{D5CDD505-2E9C-101B-9397-08002B2CF9AE}" pid="10" name="MediaServiceImageTags">
    <vt:lpwstr/>
  </property>
</Properties>
</file>